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7629A443" w:rsidR="00421E32" w:rsidRPr="00784610" w:rsidRDefault="005F009C" w:rsidP="000F282C">
      <w:pPr>
        <w:pStyle w:val="Heading1"/>
        <w:spacing w:before="3000"/>
      </w:pPr>
      <w:bookmarkStart w:id="0" w:name="_Toc374271003"/>
      <w:r w:rsidRPr="00784610">
        <w:t xml:space="preserve">REQUEST FOR </w:t>
      </w:r>
      <w:r w:rsidR="00AA0FFD" w:rsidRPr="00784610">
        <w:t>QUOTATION</w:t>
      </w:r>
      <w:r w:rsidR="00644ED3" w:rsidRPr="00784610">
        <w:br/>
        <w:t>EVALUATION CRITERIA AND METHOD</w:t>
      </w:r>
      <w:bookmarkEnd w:id="0"/>
      <w:r w:rsidR="007425C0" w:rsidRPr="00784610">
        <w:br/>
        <w:t>STANDARD SERVICES</w:t>
      </w:r>
    </w:p>
    <w:p w14:paraId="412360ED" w14:textId="1E848735" w:rsidR="00FE71B8" w:rsidRPr="00784610" w:rsidRDefault="00CF7D02" w:rsidP="007425C0">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784610">
        <w:rPr>
          <w:sz w:val="24"/>
          <w:szCs w:val="24"/>
        </w:rPr>
        <w:t>Procurement</w:t>
      </w:r>
      <w:r w:rsidR="0056101E" w:rsidRPr="00784610">
        <w:rPr>
          <w:sz w:val="24"/>
          <w:szCs w:val="24"/>
        </w:rPr>
        <w:t xml:space="preserve"> </w:t>
      </w:r>
      <w:r w:rsidR="00E05656" w:rsidRPr="00784610">
        <w:rPr>
          <w:sz w:val="24"/>
          <w:szCs w:val="24"/>
        </w:rPr>
        <w:t>No</w:t>
      </w:r>
      <w:r w:rsidR="00FE71B8" w:rsidRPr="00784610">
        <w:rPr>
          <w:sz w:val="24"/>
          <w:szCs w:val="24"/>
        </w:rPr>
        <w:t>:</w:t>
      </w:r>
      <w:r w:rsidR="00993409" w:rsidRPr="00784610">
        <w:rPr>
          <w:sz w:val="24"/>
          <w:szCs w:val="24"/>
        </w:rPr>
        <w:tab/>
      </w:r>
      <w:bookmarkStart w:id="4" w:name="Number"/>
      <w:r w:rsidR="00AA0FFD" w:rsidRPr="00784610">
        <w:rPr>
          <w:rStyle w:val="Strong"/>
          <w:b/>
          <w:bCs w:val="0"/>
          <w:sz w:val="24"/>
          <w:szCs w:val="24"/>
        </w:rPr>
        <w:t>RFQ</w:t>
      </w:r>
      <w:r w:rsidR="00A02237" w:rsidRPr="00784610">
        <w:rPr>
          <w:rStyle w:val="Strong"/>
          <w:b/>
          <w:bCs w:val="0"/>
          <w:sz w:val="24"/>
          <w:szCs w:val="24"/>
        </w:rPr>
        <w:t>-</w:t>
      </w:r>
      <w:r w:rsidR="002605F3">
        <w:rPr>
          <w:rStyle w:val="Strong"/>
          <w:b/>
          <w:bCs w:val="0"/>
          <w:sz w:val="24"/>
          <w:szCs w:val="24"/>
        </w:rPr>
        <w:t>27</w:t>
      </w:r>
      <w:r w:rsidR="00D7229C" w:rsidRPr="00784610">
        <w:rPr>
          <w:rStyle w:val="Strong"/>
          <w:b/>
          <w:bCs w:val="0"/>
          <w:sz w:val="24"/>
          <w:szCs w:val="24"/>
        </w:rPr>
        <w:t>-</w:t>
      </w:r>
      <w:r w:rsidR="002605F3">
        <w:rPr>
          <w:rStyle w:val="Strong"/>
          <w:b/>
          <w:bCs w:val="0"/>
          <w:sz w:val="24"/>
          <w:szCs w:val="24"/>
        </w:rPr>
        <w:t>SS008</w:t>
      </w:r>
      <w:r w:rsidR="007C0D3A" w:rsidRPr="00784610">
        <w:rPr>
          <w:rStyle w:val="Strong"/>
          <w:b/>
          <w:bCs w:val="0"/>
          <w:sz w:val="24"/>
          <w:szCs w:val="24"/>
        </w:rPr>
        <w:t>-</w:t>
      </w:r>
      <w:bookmarkEnd w:id="1"/>
      <w:bookmarkEnd w:id="2"/>
      <w:bookmarkEnd w:id="3"/>
      <w:bookmarkEnd w:id="4"/>
      <w:r w:rsidR="002605F3">
        <w:rPr>
          <w:rStyle w:val="Strong"/>
          <w:b/>
          <w:bCs w:val="0"/>
          <w:sz w:val="24"/>
          <w:szCs w:val="24"/>
        </w:rPr>
        <w:t>24</w:t>
      </w:r>
    </w:p>
    <w:p w14:paraId="7DE98D9E" w14:textId="5488301E"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14:paraId="5643D6B0" w14:textId="7C9E1EDD" w:rsidR="00DB666D" w:rsidRPr="00784610" w:rsidRDefault="00E01B28" w:rsidP="00ED3FDE">
      <w:pPr>
        <w:pStyle w:val="Heading2"/>
        <w:spacing w:before="600"/>
        <w:jc w:val="center"/>
        <w:rPr>
          <w:rFonts w:cs="Calibri"/>
          <w:sz w:val="28"/>
          <w:szCs w:val="28"/>
          <w:lang w:eastAsia="ko-KR"/>
        </w:rPr>
      </w:pPr>
      <w:bookmarkStart w:id="5"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5"/>
    </w:p>
    <w:p w14:paraId="7C6F95A9" w14:textId="77AF9660"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14:paraId="71F1D302" w14:textId="59F8FD48"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784610">
        <w:rPr>
          <w:rFonts w:ascii="Calibri" w:hAnsi="Calibri" w:cs="Calibri"/>
          <w:lang w:val="en-GB"/>
        </w:rPr>
        <w:t>Evaluation</w:t>
      </w:r>
      <w:bookmarkEnd w:id="6"/>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In case Tenders are allowed to be in one submission, only, the above will apply, except for the separate openings.</w:t>
      </w:r>
    </w:p>
    <w:p w14:paraId="53495659" w14:textId="775D59A9"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Selection will be based on the following process. The total possible score for the </w:t>
      </w:r>
      <w:proofErr w:type="gramStart"/>
      <w:r w:rsidRPr="00784610">
        <w:rPr>
          <w:rFonts w:ascii="Calibri" w:hAnsi="Calibri" w:cs="Calibri"/>
          <w:lang w:val="en-GB"/>
        </w:rPr>
        <w:t>Technical</w:t>
      </w:r>
      <w:proofErr w:type="gramEnd"/>
      <w:r w:rsidRPr="00784610">
        <w:rPr>
          <w:rFonts w:ascii="Calibri" w:hAnsi="Calibri" w:cs="Calibri"/>
          <w:lang w:val="en-GB"/>
        </w:rPr>
        <w:t xml:space="preserve"> component is maximum 100 points. </w:t>
      </w:r>
      <w:bookmarkStart w:id="7"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7"/>
      <w:r w:rsidRPr="00784610">
        <w:rPr>
          <w:rFonts w:ascii="Calibri" w:hAnsi="Calibri" w:cs="Calibri"/>
          <w:lang w:val="en-GB"/>
        </w:rPr>
        <w:t xml:space="preserve"> of the score received in the technical evaluation will be added to the obtained financial score, which is maximum </w:t>
      </w:r>
      <w:bookmarkStart w:id="8"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8"/>
      <w:r w:rsidRPr="00784610">
        <w:rPr>
          <w:rFonts w:ascii="Calibri" w:hAnsi="Calibri" w:cs="Calibri"/>
          <w:lang w:val="en-GB"/>
        </w:rPr>
        <w:t>, and calculated as described below.</w:t>
      </w:r>
    </w:p>
    <w:p w14:paraId="3F8270CB" w14:textId="77777777" w:rsidR="003C7C6D" w:rsidRPr="00784610" w:rsidRDefault="003C7C6D" w:rsidP="003C7C6D">
      <w:pPr>
        <w:spacing w:before="120"/>
        <w:jc w:val="both"/>
        <w:rPr>
          <w:rFonts w:ascii="Calibri" w:hAnsi="Calibri" w:cs="Calibri"/>
          <w:i/>
          <w:iCs/>
          <w:lang w:val="en-GB"/>
        </w:rPr>
      </w:pPr>
      <w:r w:rsidRPr="00784610">
        <w:rPr>
          <w:rFonts w:ascii="Calibri" w:hAnsi="Calibri" w:cs="Calibri"/>
          <w:i/>
          <w:iCs/>
          <w:highlight w:val="yellow"/>
          <w:lang w:val="en-GB"/>
        </w:rPr>
        <w:t xml:space="preserve">&lt;It should be decided in advance </w:t>
      </w:r>
      <w:proofErr w:type="gramStart"/>
      <w:r w:rsidRPr="00784610">
        <w:rPr>
          <w:rFonts w:ascii="Calibri" w:hAnsi="Calibri" w:cs="Calibri"/>
          <w:i/>
          <w:iCs/>
          <w:highlight w:val="yellow"/>
          <w:lang w:val="en-GB"/>
        </w:rPr>
        <w:t>whether or not</w:t>
      </w:r>
      <w:proofErr w:type="gramEnd"/>
      <w:r w:rsidRPr="00784610">
        <w:rPr>
          <w:rFonts w:ascii="Calibri" w:hAnsi="Calibri" w:cs="Calibri"/>
          <w:i/>
          <w:iCs/>
          <w:highlight w:val="yellow"/>
          <w:lang w:val="en-GB"/>
        </w:rPr>
        <w:t xml:space="preserve"> the budget should be disclosed&gt;</w:t>
      </w:r>
    </w:p>
    <w:p w14:paraId="0A2DFB22"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The maximum budget available for this Contract is </w:t>
      </w:r>
      <w:r w:rsidRPr="00784610">
        <w:rPr>
          <w:rFonts w:ascii="Calibri" w:hAnsi="Calibri" w:cs="Calibri"/>
          <w:highlight w:val="yellow"/>
          <w:lang w:val="en-GB"/>
        </w:rPr>
        <w:t>AU$00,000</w:t>
      </w:r>
      <w:r w:rsidRPr="00784610">
        <w:rPr>
          <w:rFonts w:ascii="Calibri" w:hAnsi="Calibri" w:cs="Calibri"/>
          <w:lang w:val="en-GB"/>
        </w:rPr>
        <w:t>, inclusive of any VAT or other taxes or costs.</w:t>
      </w:r>
    </w:p>
    <w:p w14:paraId="21080399" w14:textId="32BE3B25" w:rsidR="003C7C6D" w:rsidRPr="00784610" w:rsidRDefault="003C7C6D" w:rsidP="003C7C6D">
      <w:pPr>
        <w:spacing w:before="120"/>
        <w:jc w:val="both"/>
        <w:rPr>
          <w:b/>
          <w:i/>
          <w:color w:val="FF0000"/>
          <w:lang w:val="en-GB"/>
        </w:rPr>
      </w:pPr>
      <w:r w:rsidRPr="00784610">
        <w:rPr>
          <w:b/>
          <w:i/>
          <w:color w:val="FF0000"/>
          <w:lang w:val="en-GB"/>
        </w:rPr>
        <w:t xml:space="preserve">Please, note that we do not recommend this maximum amount as a ‘target’ for your </w:t>
      </w:r>
      <w:r w:rsidR="008E3CC3" w:rsidRPr="00784610">
        <w:rPr>
          <w:b/>
          <w:i/>
          <w:color w:val="FF0000"/>
          <w:lang w:val="en-GB"/>
        </w:rPr>
        <w:t>Tender</w:t>
      </w:r>
      <w:r w:rsidRPr="00784610">
        <w:rPr>
          <w:b/>
          <w:i/>
          <w:color w:val="FF0000"/>
          <w:lang w:val="en-GB"/>
        </w:rPr>
        <w:t xml:space="preserve">. The evaluation is a result of a combination of technical soundness and cost effectiveness of the </w:t>
      </w:r>
      <w:r w:rsidR="008E3CC3" w:rsidRPr="00784610">
        <w:rPr>
          <w:b/>
          <w:i/>
          <w:color w:val="FF0000"/>
          <w:lang w:val="en-GB"/>
        </w:rPr>
        <w:t>Tender</w:t>
      </w:r>
      <w:r w:rsidRPr="00784610">
        <w:rPr>
          <w:b/>
          <w:i/>
          <w:color w:val="FF0000"/>
          <w:lang w:val="en-GB"/>
        </w:rPr>
        <w:t>s, i.e. the evaluation of the financial component will be added to the evaluation result of the technical component, in accordance with the principles and weights set out in this document.</w:t>
      </w:r>
    </w:p>
    <w:p w14:paraId="4B7EB98E" w14:textId="77777777" w:rsidR="003C7C6D" w:rsidRPr="00784610" w:rsidRDefault="003C7C6D" w:rsidP="003C7C6D">
      <w:pPr>
        <w:spacing w:before="480"/>
        <w:jc w:val="center"/>
        <w:rPr>
          <w:rFonts w:asciiTheme="minorHAnsi" w:hAnsiTheme="minorHAnsi"/>
          <w:color w:val="808080" w:themeColor="background1" w:themeShade="80"/>
          <w:lang w:val="en-GB"/>
        </w:rPr>
      </w:pPr>
      <w:r w:rsidRPr="00784610">
        <w:rPr>
          <w:rFonts w:asciiTheme="minorHAnsi" w:hAnsiTheme="minorHAnsi" w:cs="Calibri"/>
          <w:color w:val="808080" w:themeColor="background1" w:themeShade="80"/>
          <w:lang w:val="en-GB"/>
        </w:rPr>
        <w:t>THE REMAINDER OF THIS PAGE LEFT INTENTIONALLY BLANK</w:t>
      </w:r>
    </w:p>
    <w:p w14:paraId="5ED6B203" w14:textId="77777777" w:rsidR="00D04E92" w:rsidRPr="00784610" w:rsidRDefault="00D04E92">
      <w:pPr>
        <w:rPr>
          <w:rFonts w:ascii="Calibri" w:hAnsi="Calibri" w:cs="Calibri"/>
          <w:b/>
          <w:lang w:val="en-GB"/>
        </w:rPr>
      </w:pPr>
      <w:r w:rsidRPr="00784610">
        <w:rPr>
          <w:rFonts w:cs="Calibri"/>
          <w:lang w:val="en-GB"/>
        </w:rPr>
        <w:br w:type="page"/>
      </w:r>
    </w:p>
    <w:p w14:paraId="47F16DB9" w14:textId="44A09090" w:rsidR="00D67AEA" w:rsidRPr="00784610" w:rsidRDefault="00B225F1" w:rsidP="00A31E49">
      <w:pPr>
        <w:pStyle w:val="Heading3"/>
        <w:jc w:val="both"/>
        <w:rPr>
          <w:rFonts w:cs="Calibri"/>
          <w:sz w:val="24"/>
          <w:lang w:val="en-GB" w:eastAsia="ko-KR"/>
        </w:rPr>
      </w:pPr>
      <w:bookmarkStart w:id="9" w:name="_Toc374271006"/>
      <w:r w:rsidRPr="00784610">
        <w:rPr>
          <w:rFonts w:cs="Calibri"/>
          <w:sz w:val="24"/>
          <w:lang w:val="en-GB"/>
        </w:rPr>
        <w:lastRenderedPageBreak/>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9"/>
    </w:p>
    <w:p w14:paraId="1386D867" w14:textId="77E3B484" w:rsidR="006E17EC" w:rsidRPr="00784610" w:rsidRDefault="00E15F4B" w:rsidP="00ED3FDE">
      <w:pPr>
        <w:spacing w:after="240"/>
        <w:jc w:val="both"/>
        <w:rPr>
          <w:lang w:val="en-GB"/>
        </w:rPr>
      </w:pPr>
      <w:r w:rsidRPr="00784610">
        <w:rPr>
          <w:rFonts w:ascii="Calibri" w:hAnsi="Calibri" w:cs="Calibri"/>
          <w:lang w:val="en-GB"/>
        </w:rPr>
        <w:t xml:space="preserve">A </w:t>
      </w:r>
      <w:r w:rsidR="008E3CC3" w:rsidRPr="00784610">
        <w:rPr>
          <w:rFonts w:ascii="Calibri" w:hAnsi="Calibri" w:cs="Calibri"/>
          <w:lang w:val="en-GB"/>
        </w:rPr>
        <w:t>Tender</w:t>
      </w:r>
      <w:r w:rsidRPr="00784610">
        <w:rPr>
          <w:rFonts w:ascii="Calibri" w:hAnsi="Calibri" w:cs="Calibri"/>
          <w:lang w:val="en-GB"/>
        </w:rPr>
        <w:t xml:space="preserve"> will be rejected at this stage if it fails to respond to important aspects of the Terms of Reference</w:t>
      </w:r>
      <w:r w:rsidRPr="00784610">
        <w:rPr>
          <w:rFonts w:ascii="Calibri" w:hAnsi="Calibri" w:cs="Calibri"/>
          <w:lang w:val="en-GB" w:eastAsia="ko-KR"/>
        </w:rPr>
        <w:t xml:space="preserve">. </w:t>
      </w:r>
      <w:r w:rsidR="00D67AEA" w:rsidRPr="00784610">
        <w:rPr>
          <w:rFonts w:ascii="Calibri" w:hAnsi="Calibri" w:cs="Calibri"/>
          <w:lang w:val="en-GB" w:eastAsia="ko-KR"/>
        </w:rPr>
        <w:t xml:space="preserve">The detailed </w:t>
      </w:r>
      <w:r w:rsidR="00103F13" w:rsidRPr="00784610">
        <w:rPr>
          <w:rFonts w:ascii="Calibri" w:hAnsi="Calibri" w:cs="Calibri"/>
          <w:lang w:val="en-GB" w:eastAsia="ko-KR"/>
        </w:rPr>
        <w:t xml:space="preserve">technical </w:t>
      </w:r>
      <w:r w:rsidR="00D67AEA" w:rsidRPr="00784610">
        <w:rPr>
          <w:rFonts w:ascii="Calibri" w:hAnsi="Calibri" w:cs="Calibri"/>
          <w:lang w:val="en-GB" w:eastAsia="ko-KR"/>
        </w:rPr>
        <w:t>evaluat</w:t>
      </w:r>
      <w:r w:rsidR="00103F13" w:rsidRPr="00784610">
        <w:rPr>
          <w:rFonts w:ascii="Calibri" w:hAnsi="Calibri" w:cs="Calibri"/>
          <w:lang w:val="en-GB" w:eastAsia="ko-KR"/>
        </w:rPr>
        <w:t xml:space="preserve">ion criteria and possible </w:t>
      </w:r>
      <w:r w:rsidR="00D67AEA" w:rsidRPr="00784610">
        <w:rPr>
          <w:rFonts w:ascii="Calibri" w:hAnsi="Calibri" w:cs="Calibri"/>
          <w:lang w:val="en-GB" w:eastAsia="ko-KR"/>
        </w:rPr>
        <w:t>score</w:t>
      </w:r>
      <w:r w:rsidR="00103F13" w:rsidRPr="00784610">
        <w:rPr>
          <w:rFonts w:ascii="Calibri" w:hAnsi="Calibri" w:cs="Calibri"/>
          <w:lang w:val="en-GB" w:eastAsia="ko-KR"/>
        </w:rPr>
        <w:t>s</w:t>
      </w:r>
      <w:r w:rsidR="00D67AEA" w:rsidRPr="00784610">
        <w:rPr>
          <w:rFonts w:ascii="Calibri" w:hAnsi="Calibri" w:cs="Calibri"/>
          <w:lang w:val="en-GB" w:eastAsia="ko-KR"/>
        </w:rPr>
        <w:t xml:space="preserve"> for each are </w:t>
      </w:r>
      <w:r w:rsidR="007F719F" w:rsidRPr="00784610">
        <w:rPr>
          <w:rFonts w:ascii="Calibri" w:hAnsi="Calibri" w:cs="Calibri"/>
          <w:lang w:val="en-GB" w:eastAsia="ko-KR"/>
        </w:rPr>
        <w:t>as follows</w:t>
      </w:r>
      <w:r w:rsidR="00D67AEA" w:rsidRPr="00784610">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784610" w14:paraId="63269C81" w14:textId="77777777" w:rsidTr="006E17EC">
        <w:trPr>
          <w:cantSplit/>
          <w:tblHeader/>
        </w:trPr>
        <w:tc>
          <w:tcPr>
            <w:tcW w:w="2430" w:type="dxa"/>
            <w:shd w:val="clear" w:color="auto" w:fill="auto"/>
            <w:vAlign w:val="center"/>
          </w:tcPr>
          <w:p w14:paraId="0926894E" w14:textId="29433CF9" w:rsidR="006E17EC" w:rsidRPr="00784610" w:rsidRDefault="006E17EC" w:rsidP="006E17EC">
            <w:pPr>
              <w:pStyle w:val="TableContents"/>
              <w:jc w:val="center"/>
              <w:rPr>
                <w:rFonts w:cs="Calibri"/>
                <w:b/>
              </w:rPr>
            </w:pPr>
            <w:r w:rsidRPr="00784610">
              <w:rPr>
                <w:rFonts w:cs="Calibri"/>
                <w:b/>
              </w:rPr>
              <w:t>Major Criteria</w:t>
            </w:r>
          </w:p>
        </w:tc>
        <w:tc>
          <w:tcPr>
            <w:tcW w:w="5367" w:type="dxa"/>
            <w:shd w:val="clear" w:color="auto" w:fill="auto"/>
            <w:vAlign w:val="center"/>
          </w:tcPr>
          <w:p w14:paraId="266E364D" w14:textId="77777777" w:rsidR="006E17EC" w:rsidRPr="00784610" w:rsidRDefault="006E17EC" w:rsidP="006E17EC">
            <w:pPr>
              <w:pStyle w:val="TableContents"/>
              <w:jc w:val="center"/>
              <w:rPr>
                <w:rFonts w:cs="Calibri"/>
                <w:b/>
              </w:rPr>
            </w:pPr>
            <w:r w:rsidRPr="00784610">
              <w:rPr>
                <w:rFonts w:cs="Calibri"/>
                <w:b/>
              </w:rPr>
              <w:t>Details &amp; Sub-Criteria</w:t>
            </w:r>
          </w:p>
        </w:tc>
        <w:tc>
          <w:tcPr>
            <w:tcW w:w="1360" w:type="dxa"/>
            <w:shd w:val="clear" w:color="auto" w:fill="auto"/>
            <w:vAlign w:val="center"/>
          </w:tcPr>
          <w:p w14:paraId="6D25EDF4" w14:textId="77777777" w:rsidR="006E17EC" w:rsidRPr="00784610" w:rsidRDefault="006E17EC" w:rsidP="006E17EC">
            <w:pPr>
              <w:pStyle w:val="TableContents"/>
              <w:jc w:val="center"/>
              <w:rPr>
                <w:rFonts w:cs="Calibri"/>
                <w:b/>
              </w:rPr>
            </w:pPr>
            <w:r w:rsidRPr="00784610">
              <w:rPr>
                <w:rFonts w:cs="Calibri"/>
                <w:b/>
              </w:rPr>
              <w:t>Possible Score</w:t>
            </w:r>
          </w:p>
        </w:tc>
      </w:tr>
      <w:tr w:rsidR="006E17EC" w:rsidRPr="00784610" w14:paraId="053B03DF" w14:textId="77777777" w:rsidTr="006E17EC">
        <w:trPr>
          <w:cantSplit/>
          <w:tblHeader/>
        </w:trPr>
        <w:tc>
          <w:tcPr>
            <w:tcW w:w="2430" w:type="dxa"/>
            <w:shd w:val="clear" w:color="auto" w:fill="auto"/>
            <w:vAlign w:val="center"/>
          </w:tcPr>
          <w:p w14:paraId="5B4EEC3C" w14:textId="035947B6" w:rsidR="006E17EC" w:rsidRPr="00784610" w:rsidRDefault="00DE3F38" w:rsidP="006E17EC">
            <w:pPr>
              <w:pStyle w:val="TableContents"/>
              <w:rPr>
                <w:rFonts w:asciiTheme="minorHAnsi" w:hAnsiTheme="minorHAnsi"/>
                <w:sz w:val="22"/>
                <w:szCs w:val="22"/>
                <w:highlight w:val="yellow"/>
                <w:lang w:eastAsia="en-US"/>
              </w:rPr>
            </w:pPr>
            <w:r w:rsidRPr="004E6080">
              <w:rPr>
                <w:rFonts w:asciiTheme="minorHAnsi" w:hAnsiTheme="minorHAnsi"/>
                <w:sz w:val="22"/>
                <w:szCs w:val="22"/>
                <w:lang w:eastAsia="en-US"/>
              </w:rPr>
              <w:t>Firm/consortium’s experience and reputation in similar assignments</w:t>
            </w:r>
          </w:p>
        </w:tc>
        <w:tc>
          <w:tcPr>
            <w:tcW w:w="5367" w:type="dxa"/>
            <w:shd w:val="clear" w:color="auto" w:fill="auto"/>
          </w:tcPr>
          <w:p w14:paraId="3ADDF29E" w14:textId="2A5EDBC0" w:rsidR="006E17EC" w:rsidRPr="004E6080" w:rsidRDefault="005D19AA" w:rsidP="00073105">
            <w:pPr>
              <w:pStyle w:val="TableContents"/>
              <w:numPr>
                <w:ilvl w:val="0"/>
                <w:numId w:val="3"/>
              </w:numPr>
              <w:ind w:left="286"/>
              <w:rPr>
                <w:rFonts w:asciiTheme="minorHAnsi" w:hAnsiTheme="minorHAnsi"/>
                <w:sz w:val="22"/>
                <w:szCs w:val="22"/>
              </w:rPr>
            </w:pPr>
            <w:r w:rsidRPr="006F5D76">
              <w:rPr>
                <w:rFonts w:asciiTheme="minorHAnsi" w:hAnsiTheme="minorHAnsi"/>
                <w:sz w:val="22"/>
                <w:szCs w:val="22"/>
              </w:rPr>
              <w:t xml:space="preserve">Experience in </w:t>
            </w:r>
            <w:r>
              <w:rPr>
                <w:rFonts w:asciiTheme="minorHAnsi" w:hAnsiTheme="minorHAnsi"/>
                <w:sz w:val="22"/>
                <w:szCs w:val="22"/>
              </w:rPr>
              <w:t>carrying out the charter service or any si</w:t>
            </w:r>
            <w:r w:rsidRPr="006F5D76">
              <w:rPr>
                <w:rFonts w:asciiTheme="minorHAnsi" w:hAnsiTheme="minorHAnsi"/>
                <w:sz w:val="22"/>
                <w:szCs w:val="22"/>
              </w:rPr>
              <w:t xml:space="preserve">milar </w:t>
            </w:r>
            <w:r>
              <w:rPr>
                <w:rFonts w:asciiTheme="minorHAnsi" w:hAnsiTheme="minorHAnsi"/>
                <w:sz w:val="22"/>
                <w:szCs w:val="22"/>
              </w:rPr>
              <w:t xml:space="preserve">services in </w:t>
            </w:r>
            <w:r w:rsidRPr="006F5D76">
              <w:rPr>
                <w:rFonts w:asciiTheme="minorHAnsi" w:hAnsiTheme="minorHAnsi"/>
                <w:sz w:val="22"/>
                <w:szCs w:val="22"/>
              </w:rPr>
              <w:t>accordance with standard and quality (At least 3 references)</w:t>
            </w:r>
          </w:p>
        </w:tc>
        <w:tc>
          <w:tcPr>
            <w:tcW w:w="1360" w:type="dxa"/>
            <w:shd w:val="clear" w:color="auto" w:fill="auto"/>
            <w:vAlign w:val="center"/>
          </w:tcPr>
          <w:p w14:paraId="6FB170A3" w14:textId="52F0EFEF" w:rsidR="006E17EC" w:rsidRPr="004E6080" w:rsidRDefault="005F3D5F"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15</w:t>
            </w:r>
          </w:p>
        </w:tc>
      </w:tr>
      <w:tr w:rsidR="003F67BE" w:rsidRPr="00784610" w14:paraId="75395E2C" w14:textId="77777777" w:rsidTr="006E17EC">
        <w:trPr>
          <w:cantSplit/>
          <w:tblHeader/>
        </w:trPr>
        <w:tc>
          <w:tcPr>
            <w:tcW w:w="2430" w:type="dxa"/>
            <w:shd w:val="clear" w:color="auto" w:fill="auto"/>
            <w:vAlign w:val="center"/>
          </w:tcPr>
          <w:p w14:paraId="42D744E2" w14:textId="1BFB2BF8" w:rsidR="003F67BE" w:rsidRPr="004E6080" w:rsidRDefault="003F67BE" w:rsidP="006E17EC">
            <w:pPr>
              <w:pStyle w:val="TableContents"/>
              <w:rPr>
                <w:rFonts w:asciiTheme="minorHAnsi" w:hAnsiTheme="minorHAnsi"/>
                <w:sz w:val="22"/>
                <w:szCs w:val="22"/>
                <w:lang w:eastAsia="en-US"/>
              </w:rPr>
            </w:pPr>
            <w:r>
              <w:rPr>
                <w:rFonts w:asciiTheme="minorHAnsi" w:hAnsiTheme="minorHAnsi"/>
                <w:sz w:val="22"/>
                <w:szCs w:val="22"/>
                <w:lang w:eastAsia="en-US"/>
              </w:rPr>
              <w:t xml:space="preserve">Technical </w:t>
            </w:r>
          </w:p>
        </w:tc>
        <w:tc>
          <w:tcPr>
            <w:tcW w:w="5367" w:type="dxa"/>
            <w:shd w:val="clear" w:color="auto" w:fill="auto"/>
          </w:tcPr>
          <w:p w14:paraId="577A6A84" w14:textId="2B097E5A" w:rsidR="00A06C2A" w:rsidRPr="00A06C2A" w:rsidRDefault="00812EE9" w:rsidP="00A06C2A">
            <w:pPr>
              <w:pStyle w:val="TableContents"/>
              <w:numPr>
                <w:ilvl w:val="0"/>
                <w:numId w:val="3"/>
              </w:numPr>
              <w:ind w:left="286"/>
              <w:rPr>
                <w:rFonts w:asciiTheme="minorHAnsi" w:hAnsiTheme="minorHAnsi"/>
                <w:sz w:val="22"/>
                <w:szCs w:val="22"/>
              </w:rPr>
            </w:pPr>
            <w:r>
              <w:rPr>
                <w:rFonts w:asciiTheme="minorHAnsi" w:hAnsiTheme="minorHAnsi"/>
                <w:sz w:val="22"/>
                <w:szCs w:val="22"/>
              </w:rPr>
              <w:t>Vessel’s net tonnage/capacity</w:t>
            </w:r>
            <w:r w:rsidR="00A06C2A">
              <w:rPr>
                <w:rFonts w:asciiTheme="minorHAnsi" w:hAnsiTheme="minorHAnsi"/>
                <w:sz w:val="22"/>
                <w:szCs w:val="22"/>
              </w:rPr>
              <w:t>, others</w:t>
            </w:r>
          </w:p>
        </w:tc>
        <w:tc>
          <w:tcPr>
            <w:tcW w:w="1360" w:type="dxa"/>
            <w:shd w:val="clear" w:color="auto" w:fill="auto"/>
            <w:vAlign w:val="center"/>
          </w:tcPr>
          <w:p w14:paraId="0E5530AF" w14:textId="11BC4547" w:rsidR="003F67BE" w:rsidRPr="004E6080" w:rsidRDefault="005F3D5F"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6E17EC" w:rsidRPr="00784610" w14:paraId="613F68D6" w14:textId="77777777" w:rsidTr="006E17EC">
        <w:trPr>
          <w:cantSplit/>
          <w:tblHeader/>
        </w:trPr>
        <w:tc>
          <w:tcPr>
            <w:tcW w:w="2430" w:type="dxa"/>
            <w:shd w:val="clear" w:color="auto" w:fill="auto"/>
            <w:vAlign w:val="center"/>
          </w:tcPr>
          <w:p w14:paraId="44102FCB" w14:textId="0398CFA0" w:rsidR="006E17EC" w:rsidRPr="004E6080" w:rsidRDefault="00612E66" w:rsidP="006E17EC">
            <w:pPr>
              <w:pStyle w:val="TableContents"/>
              <w:rPr>
                <w:rFonts w:asciiTheme="minorHAnsi" w:hAnsiTheme="minorHAnsi"/>
                <w:sz w:val="22"/>
                <w:szCs w:val="22"/>
                <w:lang w:eastAsia="en-US"/>
              </w:rPr>
            </w:pPr>
            <w:r w:rsidRPr="00591A5A">
              <w:rPr>
                <w:rFonts w:asciiTheme="minorHAnsi" w:hAnsiTheme="minorHAnsi"/>
                <w:sz w:val="22"/>
                <w:szCs w:val="22"/>
                <w:lang w:eastAsia="en-US"/>
              </w:rPr>
              <w:t xml:space="preserve">Delivery </w:t>
            </w:r>
            <w:r>
              <w:rPr>
                <w:rFonts w:asciiTheme="minorHAnsi" w:hAnsiTheme="minorHAnsi"/>
                <w:sz w:val="22"/>
                <w:szCs w:val="22"/>
                <w:lang w:eastAsia="en-US"/>
              </w:rPr>
              <w:t>schedule</w:t>
            </w:r>
            <w:r w:rsidRPr="00591A5A">
              <w:rPr>
                <w:rFonts w:asciiTheme="minorHAnsi" w:hAnsiTheme="minorHAnsi"/>
                <w:sz w:val="22"/>
                <w:szCs w:val="22"/>
                <w:lang w:eastAsia="en-US"/>
              </w:rPr>
              <w:t xml:space="preserve"> and Quotation</w:t>
            </w:r>
          </w:p>
        </w:tc>
        <w:tc>
          <w:tcPr>
            <w:tcW w:w="5367" w:type="dxa"/>
            <w:shd w:val="clear" w:color="auto" w:fill="auto"/>
          </w:tcPr>
          <w:p w14:paraId="76AD4C33" w14:textId="103777F1" w:rsidR="00F0405F" w:rsidRDefault="00765753" w:rsidP="00765753">
            <w:pPr>
              <w:pStyle w:val="TableContents"/>
              <w:numPr>
                <w:ilvl w:val="0"/>
                <w:numId w:val="12"/>
              </w:numPr>
              <w:ind w:left="286"/>
              <w:rPr>
                <w:rFonts w:asciiTheme="minorHAnsi" w:hAnsiTheme="minorHAnsi"/>
                <w:sz w:val="22"/>
                <w:szCs w:val="22"/>
              </w:rPr>
            </w:pPr>
            <w:r>
              <w:rPr>
                <w:rFonts w:asciiTheme="minorHAnsi" w:hAnsiTheme="minorHAnsi"/>
                <w:sz w:val="22"/>
                <w:szCs w:val="22"/>
              </w:rPr>
              <w:t>Charter d</w:t>
            </w:r>
            <w:r w:rsidR="00F0405F">
              <w:rPr>
                <w:rFonts w:asciiTheme="minorHAnsi" w:hAnsiTheme="minorHAnsi"/>
                <w:sz w:val="22"/>
                <w:szCs w:val="22"/>
              </w:rPr>
              <w:t xml:space="preserve">etailed </w:t>
            </w:r>
            <w:r w:rsidR="00515DB0">
              <w:rPr>
                <w:rFonts w:asciiTheme="minorHAnsi" w:hAnsiTheme="minorHAnsi"/>
                <w:sz w:val="22"/>
                <w:szCs w:val="22"/>
              </w:rPr>
              <w:t xml:space="preserve">plan and schedule </w:t>
            </w:r>
          </w:p>
          <w:p w14:paraId="30CB4E05" w14:textId="77777777" w:rsidR="006E17EC" w:rsidRDefault="00F0405F" w:rsidP="00765753">
            <w:pPr>
              <w:pStyle w:val="TableContents"/>
              <w:numPr>
                <w:ilvl w:val="0"/>
                <w:numId w:val="12"/>
              </w:numPr>
              <w:ind w:left="286"/>
              <w:rPr>
                <w:rFonts w:asciiTheme="minorHAnsi" w:hAnsiTheme="minorHAnsi"/>
                <w:sz w:val="22"/>
                <w:szCs w:val="22"/>
              </w:rPr>
            </w:pPr>
            <w:r>
              <w:rPr>
                <w:rFonts w:asciiTheme="minorHAnsi" w:hAnsiTheme="minorHAnsi"/>
                <w:sz w:val="22"/>
                <w:szCs w:val="22"/>
              </w:rPr>
              <w:t>Detailed quotation including rate/day etc.</w:t>
            </w:r>
          </w:p>
          <w:p w14:paraId="4BA71FA2" w14:textId="476A5CEE" w:rsidR="00765753" w:rsidRPr="00765753" w:rsidRDefault="00765753" w:rsidP="00765753">
            <w:pPr>
              <w:pStyle w:val="TableContents"/>
              <w:numPr>
                <w:ilvl w:val="0"/>
                <w:numId w:val="12"/>
              </w:numPr>
              <w:ind w:left="286"/>
              <w:rPr>
                <w:rFonts w:asciiTheme="minorHAnsi" w:hAnsiTheme="minorHAnsi"/>
                <w:sz w:val="22"/>
                <w:szCs w:val="22"/>
              </w:rPr>
            </w:pPr>
            <w:r>
              <w:rPr>
                <w:rFonts w:asciiTheme="minorHAnsi" w:hAnsiTheme="minorHAnsi"/>
                <w:sz w:val="22"/>
                <w:szCs w:val="22"/>
              </w:rPr>
              <w:t>Detailed handling arrangement and charge/rate breakdown.</w:t>
            </w:r>
          </w:p>
        </w:tc>
        <w:tc>
          <w:tcPr>
            <w:tcW w:w="1360" w:type="dxa"/>
            <w:shd w:val="clear" w:color="auto" w:fill="auto"/>
            <w:vAlign w:val="center"/>
          </w:tcPr>
          <w:p w14:paraId="657554B4" w14:textId="5B84FECD" w:rsidR="006E17EC" w:rsidRPr="004E6080" w:rsidRDefault="005733EF"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60</w:t>
            </w:r>
          </w:p>
        </w:tc>
      </w:tr>
      <w:tr w:rsidR="003F659C" w:rsidRPr="00784610" w14:paraId="2B441781" w14:textId="77777777" w:rsidTr="00E93264">
        <w:trPr>
          <w:cantSplit/>
          <w:tblHeader/>
        </w:trPr>
        <w:tc>
          <w:tcPr>
            <w:tcW w:w="2430" w:type="dxa"/>
            <w:shd w:val="clear" w:color="auto" w:fill="auto"/>
            <w:vAlign w:val="center"/>
          </w:tcPr>
          <w:p w14:paraId="3CD3E63A" w14:textId="77777777" w:rsidR="003F659C" w:rsidRPr="004E6080" w:rsidRDefault="003F659C" w:rsidP="003F659C">
            <w:pPr>
              <w:pStyle w:val="TableContents"/>
              <w:jc w:val="both"/>
              <w:rPr>
                <w:rFonts w:asciiTheme="minorHAnsi" w:hAnsiTheme="minorHAnsi"/>
                <w:sz w:val="22"/>
                <w:szCs w:val="22"/>
                <w:lang w:eastAsia="en-US"/>
              </w:rPr>
            </w:pPr>
            <w:r w:rsidRPr="004E6080">
              <w:rPr>
                <w:rFonts w:asciiTheme="minorHAnsi" w:hAnsiTheme="minorHAnsi"/>
                <w:sz w:val="22"/>
                <w:szCs w:val="22"/>
                <w:lang w:eastAsia="en-US"/>
              </w:rPr>
              <w:t>Other criteria</w:t>
            </w:r>
          </w:p>
        </w:tc>
        <w:tc>
          <w:tcPr>
            <w:tcW w:w="5367" w:type="dxa"/>
            <w:shd w:val="clear" w:color="auto" w:fill="auto"/>
          </w:tcPr>
          <w:p w14:paraId="283419CF" w14:textId="6F6EC203" w:rsidR="003F659C" w:rsidRPr="004E6080" w:rsidRDefault="004E334F" w:rsidP="000A23BA">
            <w:pPr>
              <w:numPr>
                <w:ilvl w:val="0"/>
                <w:numId w:val="6"/>
              </w:numPr>
              <w:adjustRightInd w:val="0"/>
              <w:ind w:left="286"/>
              <w:rPr>
                <w:rFonts w:asciiTheme="minorHAnsi" w:eastAsiaTheme="minorEastAsia" w:hAnsiTheme="minorHAnsi"/>
                <w:color w:val="000000"/>
                <w:sz w:val="22"/>
                <w:lang w:val="en-GB"/>
              </w:rPr>
            </w:pPr>
            <w:r>
              <w:rPr>
                <w:rFonts w:asciiTheme="minorHAnsi" w:eastAsiaTheme="minorEastAsia" w:hAnsiTheme="minorHAnsi"/>
                <w:color w:val="000000"/>
                <w:sz w:val="22"/>
                <w:lang w:val="en-GB"/>
              </w:rPr>
              <w:t xml:space="preserve">A </w:t>
            </w:r>
            <w:r w:rsidR="007C6D77">
              <w:rPr>
                <w:rFonts w:asciiTheme="minorHAnsi" w:eastAsiaTheme="minorEastAsia" w:hAnsiTheme="minorHAnsi"/>
                <w:color w:val="000000"/>
                <w:sz w:val="22"/>
                <w:lang w:val="en-GB"/>
              </w:rPr>
              <w:t xml:space="preserve">Shipping </w:t>
            </w:r>
            <w:r w:rsidR="00745C58">
              <w:rPr>
                <w:rFonts w:asciiTheme="minorHAnsi" w:eastAsiaTheme="minorEastAsia" w:hAnsiTheme="minorHAnsi"/>
                <w:color w:val="000000"/>
                <w:sz w:val="22"/>
                <w:lang w:val="en-GB"/>
              </w:rPr>
              <w:t xml:space="preserve">having the </w:t>
            </w:r>
            <w:r w:rsidR="00070112">
              <w:rPr>
                <w:rFonts w:asciiTheme="minorHAnsi" w:eastAsiaTheme="minorEastAsia" w:hAnsiTheme="minorHAnsi"/>
                <w:color w:val="000000"/>
                <w:sz w:val="22"/>
                <w:lang w:val="en-GB"/>
              </w:rPr>
              <w:t xml:space="preserve">shortest </w:t>
            </w:r>
            <w:r w:rsidR="00BE709A">
              <w:rPr>
                <w:rFonts w:asciiTheme="minorHAnsi" w:eastAsiaTheme="minorEastAsia" w:hAnsiTheme="minorHAnsi"/>
                <w:color w:val="000000"/>
                <w:sz w:val="22"/>
                <w:lang w:val="en-GB"/>
              </w:rPr>
              <w:t>charter duration</w:t>
            </w:r>
            <w:r w:rsidR="001A03BB">
              <w:rPr>
                <w:rFonts w:asciiTheme="minorHAnsi" w:eastAsiaTheme="minorEastAsia" w:hAnsiTheme="minorHAnsi"/>
                <w:color w:val="000000"/>
                <w:sz w:val="22"/>
                <w:lang w:val="en-GB"/>
              </w:rPr>
              <w:t xml:space="preserve">, but within the expected pick </w:t>
            </w:r>
            <w:proofErr w:type="gramStart"/>
            <w:r w:rsidR="008B707A">
              <w:rPr>
                <w:rFonts w:asciiTheme="minorHAnsi" w:eastAsiaTheme="minorEastAsia" w:hAnsiTheme="minorHAnsi"/>
                <w:color w:val="000000"/>
                <w:sz w:val="22"/>
                <w:lang w:val="en-GB"/>
              </w:rPr>
              <w:t>up date</w:t>
            </w:r>
            <w:proofErr w:type="gramEnd"/>
            <w:r w:rsidR="001A03BB">
              <w:rPr>
                <w:rFonts w:asciiTheme="minorHAnsi" w:eastAsiaTheme="minorEastAsia" w:hAnsiTheme="minorHAnsi"/>
                <w:color w:val="000000"/>
                <w:sz w:val="22"/>
                <w:lang w:val="en-GB"/>
              </w:rPr>
              <w:t xml:space="preserve"> of 27/10/24 is more preferable.</w:t>
            </w:r>
            <w:r w:rsidR="00AB48CF">
              <w:rPr>
                <w:rFonts w:asciiTheme="minorHAnsi" w:eastAsiaTheme="minorEastAsia" w:hAnsiTheme="minorHAnsi"/>
                <w:color w:val="000000"/>
                <w:sz w:val="22"/>
                <w:lang w:val="en-GB"/>
              </w:rPr>
              <w:t xml:space="preserve"> </w:t>
            </w:r>
          </w:p>
        </w:tc>
        <w:tc>
          <w:tcPr>
            <w:tcW w:w="1360" w:type="dxa"/>
            <w:shd w:val="clear" w:color="auto" w:fill="auto"/>
            <w:vAlign w:val="center"/>
          </w:tcPr>
          <w:p w14:paraId="71CEF2C3" w14:textId="105B5370" w:rsidR="003F659C" w:rsidRPr="004E6080" w:rsidRDefault="00AB48CF" w:rsidP="003F659C">
            <w:pPr>
              <w:pStyle w:val="TableContents"/>
              <w:jc w:val="center"/>
              <w:rPr>
                <w:rFonts w:asciiTheme="minorHAnsi" w:hAnsiTheme="minorHAnsi"/>
                <w:sz w:val="22"/>
                <w:szCs w:val="22"/>
                <w:lang w:eastAsia="en-US"/>
              </w:rPr>
            </w:pPr>
            <w:r>
              <w:rPr>
                <w:rFonts w:asciiTheme="minorHAnsi" w:hAnsiTheme="minorHAnsi"/>
                <w:sz w:val="22"/>
                <w:szCs w:val="22"/>
                <w:lang w:eastAsia="en-US"/>
              </w:rPr>
              <w:t>1</w:t>
            </w:r>
            <w:r w:rsidR="00B76852">
              <w:rPr>
                <w:rFonts w:asciiTheme="minorHAnsi" w:hAnsiTheme="minorHAnsi"/>
                <w:sz w:val="22"/>
                <w:szCs w:val="22"/>
                <w:lang w:eastAsia="en-US"/>
              </w:rPr>
              <w:t>5</w:t>
            </w:r>
          </w:p>
        </w:tc>
      </w:tr>
      <w:tr w:rsidR="003849E8" w:rsidRPr="00784610" w14:paraId="465E49EB" w14:textId="77777777" w:rsidTr="003849E8">
        <w:trPr>
          <w:cantSplit/>
          <w:trHeight w:val="650"/>
          <w:tblHeader/>
        </w:trPr>
        <w:tc>
          <w:tcPr>
            <w:tcW w:w="7797" w:type="dxa"/>
            <w:gridSpan w:val="2"/>
            <w:shd w:val="clear" w:color="auto" w:fill="auto"/>
            <w:vAlign w:val="center"/>
          </w:tcPr>
          <w:p w14:paraId="628B8019" w14:textId="0F85A49D" w:rsidR="003849E8" w:rsidRPr="00784610" w:rsidRDefault="003849E8" w:rsidP="006E17EC">
            <w:pPr>
              <w:pStyle w:val="TableContents"/>
              <w:jc w:val="both"/>
              <w:rPr>
                <w:rFonts w:cs="Calibri"/>
              </w:rPr>
            </w:pPr>
            <w:r w:rsidRPr="00784610">
              <w:rPr>
                <w:rFonts w:cs="Calibri"/>
                <w:b/>
              </w:rPr>
              <w:t>Total Possible Technical Score</w:t>
            </w:r>
          </w:p>
        </w:tc>
        <w:tc>
          <w:tcPr>
            <w:tcW w:w="1360" w:type="dxa"/>
            <w:shd w:val="clear" w:color="auto" w:fill="auto"/>
            <w:vAlign w:val="center"/>
          </w:tcPr>
          <w:p w14:paraId="1CBE2A02" w14:textId="0EA949E8" w:rsidR="003849E8" w:rsidRPr="00784610" w:rsidRDefault="003849E8" w:rsidP="003849E8">
            <w:pPr>
              <w:pStyle w:val="TableContents"/>
              <w:jc w:val="center"/>
              <w:rPr>
                <w:rFonts w:cs="Calibri"/>
                <w:b/>
              </w:rPr>
            </w:pPr>
            <w:r w:rsidRPr="00784610">
              <w:rPr>
                <w:rFonts w:cs="Calibri"/>
                <w:b/>
              </w:rPr>
              <w:t>100</w:t>
            </w:r>
          </w:p>
        </w:tc>
      </w:tr>
    </w:tbl>
    <w:p w14:paraId="61DCED84" w14:textId="6AF498B8"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7425C0" w:rsidRPr="00784610">
        <w:rPr>
          <w:rFonts w:ascii="Calibri" w:hAnsi="Calibri" w:cs="Calibri"/>
          <w:lang w:val="en-GB" w:eastAsia="ko-KR"/>
        </w:rPr>
        <w:fldChar w:fldCharType="begin"/>
      </w:r>
      <w:r w:rsidR="007425C0" w:rsidRPr="00784610">
        <w:rPr>
          <w:rFonts w:ascii="Calibri" w:hAnsi="Calibri" w:cs="Calibri"/>
          <w:lang w:val="en-GB" w:eastAsia="ko-KR"/>
        </w:rPr>
        <w:instrText xml:space="preserve"> REF Technical \h </w:instrText>
      </w:r>
      <w:r w:rsidR="00C2040E" w:rsidRPr="00784610">
        <w:rPr>
          <w:rFonts w:ascii="Calibri" w:hAnsi="Calibri" w:cs="Calibri"/>
          <w:lang w:val="en-GB" w:eastAsia="ko-KR"/>
        </w:rPr>
        <w:instrText xml:space="preserve"> \* MERGEFORMAT </w:instrText>
      </w:r>
      <w:r w:rsidR="007425C0" w:rsidRPr="00784610">
        <w:rPr>
          <w:rFonts w:ascii="Calibri" w:hAnsi="Calibri" w:cs="Calibri"/>
          <w:lang w:val="en-GB" w:eastAsia="ko-KR"/>
        </w:rPr>
      </w:r>
      <w:r w:rsidR="007425C0" w:rsidRPr="00784610">
        <w:rPr>
          <w:rFonts w:ascii="Calibri" w:hAnsi="Calibri" w:cs="Calibri"/>
          <w:lang w:val="en-GB" w:eastAsia="ko-KR"/>
        </w:rPr>
        <w:fldChar w:fldCharType="separate"/>
      </w:r>
      <w:r w:rsidR="007425C0" w:rsidRPr="00113D3A">
        <w:rPr>
          <w:rFonts w:ascii="Calibri" w:hAnsi="Calibri" w:cs="Calibri"/>
          <w:lang w:val="en-GB"/>
        </w:rPr>
        <w:t>70</w:t>
      </w:r>
      <w:r w:rsidR="007425C0" w:rsidRPr="00784610">
        <w:rPr>
          <w:rFonts w:ascii="Calibri" w:hAnsi="Calibri" w:cs="Calibri"/>
          <w:lang w:val="en-GB"/>
        </w:rPr>
        <w:t xml:space="preserve"> %</w:t>
      </w:r>
      <w:r w:rsidR="007425C0" w:rsidRPr="00784610">
        <w:rPr>
          <w:rFonts w:ascii="Calibri" w:hAnsi="Calibri" w:cs="Calibri"/>
          <w:lang w:val="en-GB" w:eastAsia="ko-KR"/>
        </w:rPr>
        <w:fldChar w:fldCharType="end"/>
      </w:r>
      <w:r w:rsidRPr="00784610">
        <w:rPr>
          <w:rFonts w:ascii="Calibri" w:hAnsi="Calibri" w:cs="Calibri"/>
          <w:lang w:val="en-GB" w:eastAsia="ko-KR"/>
        </w:rPr>
        <w:t>, as defined above:</w:t>
      </w:r>
    </w:p>
    <w:p w14:paraId="7390DA56" w14:textId="77777777" w:rsidR="008E3CC3" w:rsidRPr="00784610" w:rsidRDefault="008E3CC3" w:rsidP="008E3CC3">
      <w:pPr>
        <w:spacing w:before="120"/>
        <w:ind w:left="709"/>
        <w:rPr>
          <w:i/>
          <w:iCs/>
          <w:lang w:val="en-GB"/>
        </w:rPr>
      </w:pPr>
      <w:bookmarkStart w:id="10" w:name="_Hlk26878408"/>
      <w:r w:rsidRPr="00784610">
        <w:rPr>
          <w:rFonts w:ascii="Calibri" w:hAnsi="Calibri" w:cs="Calibri"/>
          <w:i/>
          <w:iCs/>
          <w:lang w:val="en-GB" w:eastAsia="ko-KR"/>
        </w:rPr>
        <w:t xml:space="preserve">tv = </w:t>
      </w:r>
      <w:proofErr w:type="spellStart"/>
      <w:r w:rsidRPr="00784610">
        <w:rPr>
          <w:rFonts w:ascii="Calibri" w:hAnsi="Calibri" w:cs="Calibri"/>
          <w:i/>
          <w:iCs/>
          <w:lang w:val="en-GB" w:eastAsia="ko-KR"/>
        </w:rPr>
        <w:t>ts</w:t>
      </w:r>
      <w:proofErr w:type="spellEnd"/>
      <w:r w:rsidRPr="00784610">
        <w:rPr>
          <w:rFonts w:ascii="Calibri" w:hAnsi="Calibri" w:cs="Calibri"/>
          <w:i/>
          <w:iCs/>
          <w:lang w:val="en-GB" w:eastAsia="ko-KR"/>
        </w:rPr>
        <w:t xml:space="preserve"> * </w:t>
      </w:r>
      <w:proofErr w:type="spellStart"/>
      <w:r w:rsidRPr="00784610">
        <w:rPr>
          <w:rFonts w:ascii="Calibri" w:hAnsi="Calibri" w:cs="Calibri"/>
          <w:i/>
          <w:iCs/>
          <w:lang w:val="en-GB" w:eastAsia="ko-KR"/>
        </w:rPr>
        <w:t>tw</w:t>
      </w:r>
      <w:proofErr w:type="spellEnd"/>
      <w:r w:rsidRPr="00784610">
        <w:rPr>
          <w:rFonts w:ascii="Calibri" w:hAnsi="Calibri" w:cs="Calibri"/>
          <w:i/>
          <w:iCs/>
          <w:lang w:val="en-GB" w:eastAsia="ko-KR"/>
        </w:rPr>
        <w:t xml:space="preserve">, </w:t>
      </w:r>
      <w:r w:rsidRPr="00784610">
        <w:rPr>
          <w:i/>
          <w:iCs/>
          <w:u w:val="single"/>
          <w:lang w:val="en-GB"/>
        </w:rPr>
        <w:t>where</w:t>
      </w:r>
      <w:r w:rsidRPr="00784610">
        <w:rPr>
          <w:i/>
          <w:iCs/>
          <w:lang w:val="en-GB"/>
        </w:rPr>
        <w:t>:</w:t>
      </w:r>
    </w:p>
    <w:p w14:paraId="1714F8F9" w14:textId="77777777" w:rsidR="008E3CC3" w:rsidRPr="00784610" w:rsidRDefault="008E3CC3" w:rsidP="008E3CC3">
      <w:pPr>
        <w:pStyle w:val="ListParagraph"/>
        <w:ind w:leftChars="0" w:left="2160"/>
        <w:rPr>
          <w:lang w:val="en-GB"/>
        </w:rPr>
      </w:pPr>
      <w:r w:rsidRPr="00784610">
        <w:rPr>
          <w:lang w:val="en-GB"/>
        </w:rPr>
        <w:t>tv = total technical value</w:t>
      </w:r>
    </w:p>
    <w:p w14:paraId="1AA0394F" w14:textId="77777777" w:rsidR="008E3CC3" w:rsidRPr="00784610" w:rsidRDefault="008E3CC3" w:rsidP="008E3CC3">
      <w:pPr>
        <w:pStyle w:val="ListParagraph"/>
        <w:ind w:leftChars="0" w:left="2160"/>
        <w:rPr>
          <w:lang w:val="en-GB"/>
        </w:rPr>
      </w:pPr>
      <w:proofErr w:type="spellStart"/>
      <w:r w:rsidRPr="00784610">
        <w:rPr>
          <w:lang w:val="en-GB"/>
        </w:rPr>
        <w:t>ts</w:t>
      </w:r>
      <w:proofErr w:type="spellEnd"/>
      <w:r w:rsidRPr="00784610">
        <w:rPr>
          <w:lang w:val="en-GB"/>
        </w:rPr>
        <w:t xml:space="preserve"> = technical result (technical score)</w:t>
      </w:r>
    </w:p>
    <w:p w14:paraId="0FC33ECE" w14:textId="77777777" w:rsidR="008E3CC3" w:rsidRPr="00784610" w:rsidRDefault="008E3CC3" w:rsidP="008E3CC3">
      <w:pPr>
        <w:pStyle w:val="ListParagraph"/>
        <w:ind w:leftChars="0" w:left="2160"/>
        <w:rPr>
          <w:lang w:val="en-GB"/>
        </w:rPr>
      </w:pPr>
      <w:proofErr w:type="spellStart"/>
      <w:r w:rsidRPr="00784610">
        <w:rPr>
          <w:lang w:val="en-GB"/>
        </w:rPr>
        <w:t>tw</w:t>
      </w:r>
      <w:proofErr w:type="spellEnd"/>
      <w:r w:rsidRPr="00784610">
        <w:rPr>
          <w:lang w:val="en-GB"/>
        </w:rPr>
        <w:t xml:space="preserve"> = technical weight in % (technical weight)</w:t>
      </w:r>
    </w:p>
    <w:bookmarkEnd w:id="10"/>
    <w:p w14:paraId="504D13AA"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37F84EC1" w14:textId="77777777" w:rsidR="008E3CC3" w:rsidRPr="00784610" w:rsidRDefault="008E3CC3" w:rsidP="008E3CC3">
      <w:pPr>
        <w:pStyle w:val="Heading3"/>
        <w:rPr>
          <w:lang w:val="en-GB"/>
        </w:rPr>
      </w:pPr>
      <w:bookmarkStart w:id="11" w:name="_Toc374271007"/>
      <w:r w:rsidRPr="00784610">
        <w:rPr>
          <w:lang w:val="en-GB"/>
        </w:rPr>
        <w:t>Evaluation of financial components</w:t>
      </w:r>
      <w:bookmarkEnd w:id="11"/>
    </w:p>
    <w:p w14:paraId="4BF20E77" w14:textId="370014DB"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r w:rsidR="00C2040E" w:rsidRPr="00784610">
        <w:rPr>
          <w:rFonts w:ascii="Calibri" w:hAnsi="Calibri"/>
          <w:lang w:val="en-GB"/>
        </w:rPr>
        <w:fldChar w:fldCharType="begin"/>
      </w:r>
      <w:r w:rsidR="00C2040E" w:rsidRPr="00784610">
        <w:rPr>
          <w:rFonts w:ascii="Calibri" w:hAnsi="Calibri"/>
          <w:lang w:val="en-GB"/>
        </w:rPr>
        <w:instrText xml:space="preserve"> REF Financial \h  \* MERGEFORMAT </w:instrText>
      </w:r>
      <w:r w:rsidR="00C2040E" w:rsidRPr="00784610">
        <w:rPr>
          <w:rFonts w:ascii="Calibri" w:hAnsi="Calibri"/>
          <w:lang w:val="en-GB"/>
        </w:rPr>
      </w:r>
      <w:r w:rsidR="00C2040E" w:rsidRPr="00784610">
        <w:rPr>
          <w:rFonts w:ascii="Calibri" w:hAnsi="Calibri"/>
          <w:lang w:val="en-GB"/>
        </w:rPr>
        <w:fldChar w:fldCharType="separate"/>
      </w:r>
      <w:r w:rsidR="00C2040E" w:rsidRPr="00113D3A">
        <w:rPr>
          <w:rFonts w:ascii="Calibri" w:hAnsi="Calibri" w:cs="Calibri"/>
          <w:lang w:val="en-GB"/>
        </w:rPr>
        <w:t>30</w:t>
      </w:r>
      <w:r w:rsidR="00C2040E" w:rsidRPr="00784610">
        <w:rPr>
          <w:rFonts w:ascii="Calibri" w:hAnsi="Calibri" w:cs="Calibri"/>
          <w:lang w:val="en-GB"/>
        </w:rPr>
        <w:t xml:space="preserve"> points</w:t>
      </w:r>
      <w:r w:rsidR="00C2040E" w:rsidRPr="00784610">
        <w:rPr>
          <w:rFonts w:ascii="Calibri" w:hAnsi="Calibri"/>
          <w:lang w:val="en-GB"/>
        </w:rPr>
        <w:fldChar w:fldCharType="end"/>
      </w:r>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14:paraId="2021C898" w14:textId="77777777"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14:paraId="4B192F22" w14:textId="77777777" w:rsidR="008E3CC3" w:rsidRPr="00784610" w:rsidRDefault="008E3CC3" w:rsidP="008E3CC3">
      <w:pPr>
        <w:pStyle w:val="ListParagraph"/>
        <w:ind w:leftChars="0" w:left="2160"/>
        <w:rPr>
          <w:lang w:val="en-GB"/>
        </w:rPr>
      </w:pPr>
      <w:r w:rsidRPr="00784610">
        <w:rPr>
          <w:lang w:val="en-GB"/>
        </w:rPr>
        <w:t>p = points for the financial Tender being evaluated</w:t>
      </w:r>
    </w:p>
    <w:p w14:paraId="203202DF" w14:textId="77777777" w:rsidR="008E3CC3" w:rsidRPr="00784610" w:rsidRDefault="008E3CC3" w:rsidP="008E3CC3">
      <w:pPr>
        <w:pStyle w:val="ListParagraph"/>
        <w:ind w:leftChars="0" w:left="2160"/>
        <w:rPr>
          <w:lang w:val="en-GB"/>
        </w:rPr>
      </w:pPr>
      <w:r w:rsidRPr="00784610">
        <w:rPr>
          <w:lang w:val="en-GB"/>
        </w:rPr>
        <w:t>y = maximum number of points available for the financial Tender</w:t>
      </w:r>
    </w:p>
    <w:p w14:paraId="39A4DE7C" w14:textId="77777777" w:rsidR="008E3CC3" w:rsidRPr="00784610" w:rsidRDefault="008E3CC3" w:rsidP="008E3CC3">
      <w:pPr>
        <w:pStyle w:val="ListParagraph"/>
        <w:ind w:leftChars="0" w:left="2160"/>
        <w:rPr>
          <w:lang w:val="en-GB"/>
        </w:rPr>
      </w:pPr>
      <w:r w:rsidRPr="00784610">
        <w:rPr>
          <w:lang w:val="en-GB"/>
        </w:rPr>
        <w:t>x = price of the lowest priced Tender</w:t>
      </w:r>
    </w:p>
    <w:p w14:paraId="04F7FABD" w14:textId="77777777" w:rsidR="008E3CC3" w:rsidRPr="00784610" w:rsidRDefault="008E3CC3" w:rsidP="008E3CC3">
      <w:pPr>
        <w:pStyle w:val="ListParagraph"/>
        <w:ind w:leftChars="900" w:left="2160"/>
        <w:rPr>
          <w:lang w:val="en-GB"/>
        </w:rPr>
      </w:pPr>
      <w:r w:rsidRPr="00784610">
        <w:rPr>
          <w:lang w:val="en-GB"/>
        </w:rPr>
        <w:t>z = price of the Tender being evaluated</w:t>
      </w:r>
    </w:p>
    <w:p w14:paraId="385AE746"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12672E44" w14:textId="77777777" w:rsidR="008E3CC3" w:rsidRPr="00784610" w:rsidRDefault="008E3CC3" w:rsidP="008E3CC3">
      <w:pPr>
        <w:pStyle w:val="Heading3"/>
        <w:rPr>
          <w:lang w:val="en-GB"/>
        </w:rPr>
      </w:pPr>
      <w:bookmarkStart w:id="12" w:name="_Toc374271008"/>
      <w:r w:rsidRPr="00784610">
        <w:rPr>
          <w:lang w:val="en-GB"/>
        </w:rPr>
        <w:t>Evaluation of technical and financial components for total scoring</w:t>
      </w:r>
      <w:bookmarkEnd w:id="12"/>
    </w:p>
    <w:p w14:paraId="1B66A545" w14:textId="6897D464"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14:paraId="4BDF153E" w14:textId="13F60A5A" w:rsidR="008E3CC3" w:rsidRPr="00784610" w:rsidRDefault="008E3CC3" w:rsidP="008E3CC3">
      <w:pPr>
        <w:spacing w:before="120"/>
        <w:ind w:left="709"/>
        <w:rPr>
          <w:rFonts w:ascii="Calibri" w:hAnsi="Calibri"/>
          <w:b/>
          <w:lang w:val="en-GB"/>
        </w:rPr>
      </w:pPr>
      <w:bookmarkStart w:id="13" w:name="_Hlk26878494"/>
      <w:r w:rsidRPr="00784610">
        <w:rPr>
          <w:rFonts w:ascii="Calibri" w:hAnsi="Calibri"/>
          <w:b/>
          <w:lang w:val="en-GB"/>
        </w:rPr>
        <w:t>E = (</w:t>
      </w:r>
      <w:proofErr w:type="spellStart"/>
      <w:r w:rsidRPr="00784610">
        <w:rPr>
          <w:rFonts w:ascii="Calibri" w:hAnsi="Calibri"/>
          <w:b/>
          <w:lang w:val="en-GB"/>
        </w:rPr>
        <w:t>ts</w:t>
      </w:r>
      <w:proofErr w:type="spellEnd"/>
      <w:r w:rsidRPr="00784610">
        <w:rPr>
          <w:rFonts w:ascii="Calibri" w:hAnsi="Calibri"/>
          <w:b/>
          <w:lang w:val="en-GB"/>
        </w:rPr>
        <w:t xml:space="preserve"> * </w:t>
      </w:r>
      <w:proofErr w:type="spellStart"/>
      <w:r w:rsidRPr="00784610">
        <w:rPr>
          <w:rFonts w:ascii="Calibri" w:hAnsi="Calibri"/>
          <w:b/>
          <w:lang w:val="en-GB"/>
        </w:rPr>
        <w:t>tw</w:t>
      </w:r>
      <w:proofErr w:type="spellEnd"/>
      <w:r w:rsidRPr="00784610">
        <w:rPr>
          <w:rFonts w:ascii="Calibri" w:hAnsi="Calibri"/>
          <w:b/>
          <w:lang w:val="en-GB"/>
        </w:rPr>
        <w:t>) + (</w:t>
      </w:r>
      <w:ins w:id="14" w:author="Sven Erik" w:date="2020-08-26T15:42:00Z">
        <w:r w:rsidR="00D87E1D">
          <w:rPr>
            <w:rFonts w:ascii="Calibri" w:hAnsi="Calibri"/>
            <w:b/>
            <w:lang w:val="en-GB"/>
          </w:rPr>
          <w:t>(</w:t>
        </w:r>
      </w:ins>
      <w:proofErr w:type="spellStart"/>
      <w:r w:rsidRPr="00784610">
        <w:rPr>
          <w:rFonts w:ascii="Calibri" w:hAnsi="Calibri"/>
          <w:b/>
          <w:lang w:val="en-GB"/>
        </w:rPr>
        <w:t>tc</w:t>
      </w:r>
      <w:proofErr w:type="spellEnd"/>
      <w:r w:rsidRPr="00784610">
        <w:rPr>
          <w:rFonts w:ascii="Calibri" w:hAnsi="Calibri"/>
          <w:b/>
          <w:lang w:val="en-GB"/>
        </w:rPr>
        <w:t xml:space="preserve"> / lc</w:t>
      </w:r>
      <w:ins w:id="15" w:author="Sven Erik" w:date="2020-08-26T15:42:00Z">
        <w:r w:rsidR="00D87E1D">
          <w:rPr>
            <w:rFonts w:ascii="Calibri" w:hAnsi="Calibri"/>
            <w:b/>
            <w:lang w:val="en-GB"/>
          </w:rPr>
          <w:t xml:space="preserve">) * </w:t>
        </w:r>
        <w:proofErr w:type="spellStart"/>
        <w:r w:rsidR="00D87E1D">
          <w:rPr>
            <w:rFonts w:ascii="Calibri" w:hAnsi="Calibri"/>
            <w:b/>
            <w:lang w:val="en-GB"/>
          </w:rPr>
          <w:t>fw</w:t>
        </w:r>
      </w:ins>
      <w:proofErr w:type="spellEnd"/>
      <w:r w:rsidRPr="00784610">
        <w:rPr>
          <w:rFonts w:ascii="Calibri" w:hAnsi="Calibri"/>
          <w:b/>
          <w:lang w:val="en-GB"/>
        </w:rPr>
        <w:t>)</w:t>
      </w:r>
      <w:r w:rsidRPr="00784610">
        <w:rPr>
          <w:rFonts w:ascii="Calibri" w:hAnsi="Calibri"/>
          <w:lang w:val="en-GB"/>
        </w:rPr>
        <w:t>, where</w:t>
      </w:r>
    </w:p>
    <w:p w14:paraId="483EC8CF" w14:textId="77777777"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lastRenderedPageBreak/>
        <w:t>E = evaluation result for the relevant Tender</w:t>
      </w:r>
    </w:p>
    <w:p w14:paraId="2BAA8C82" w14:textId="77777777" w:rsidR="008E3CC3" w:rsidRPr="00784610" w:rsidRDefault="008E3CC3" w:rsidP="008E3CC3">
      <w:pPr>
        <w:ind w:left="1701"/>
        <w:rPr>
          <w:rFonts w:ascii="Calibri" w:hAnsi="Calibri"/>
          <w:sz w:val="20"/>
          <w:szCs w:val="20"/>
          <w:lang w:val="en-GB"/>
        </w:rPr>
      </w:pPr>
      <w:bookmarkStart w:id="16" w:name="_Hlk26877853"/>
      <w:proofErr w:type="spellStart"/>
      <w:r w:rsidRPr="00784610">
        <w:rPr>
          <w:rFonts w:ascii="Calibri" w:hAnsi="Calibri"/>
          <w:sz w:val="20"/>
          <w:szCs w:val="20"/>
          <w:lang w:val="en-GB"/>
        </w:rPr>
        <w:t>ts</w:t>
      </w:r>
      <w:proofErr w:type="spellEnd"/>
      <w:r w:rsidRPr="00784610">
        <w:rPr>
          <w:rFonts w:ascii="Calibri" w:hAnsi="Calibri"/>
          <w:sz w:val="20"/>
          <w:szCs w:val="20"/>
          <w:lang w:val="en-GB"/>
        </w:rPr>
        <w:t xml:space="preserve"> = technical result (technical score)</w:t>
      </w:r>
    </w:p>
    <w:p w14:paraId="48DD32DD" w14:textId="77777777" w:rsidR="008E3CC3" w:rsidRPr="00784610" w:rsidRDefault="008E3CC3" w:rsidP="008E3CC3">
      <w:pPr>
        <w:ind w:left="1701"/>
        <w:rPr>
          <w:rFonts w:ascii="Calibri" w:hAnsi="Calibri"/>
          <w:sz w:val="20"/>
          <w:szCs w:val="20"/>
          <w:lang w:val="en-GB"/>
        </w:rPr>
      </w:pPr>
      <w:proofErr w:type="spellStart"/>
      <w:r w:rsidRPr="00784610">
        <w:rPr>
          <w:rFonts w:ascii="Calibri" w:hAnsi="Calibri"/>
          <w:sz w:val="20"/>
          <w:szCs w:val="20"/>
          <w:lang w:val="en-GB"/>
        </w:rPr>
        <w:t>tw</w:t>
      </w:r>
      <w:proofErr w:type="spellEnd"/>
      <w:r w:rsidRPr="00784610">
        <w:rPr>
          <w:rFonts w:ascii="Calibri" w:hAnsi="Calibri"/>
          <w:sz w:val="20"/>
          <w:szCs w:val="20"/>
          <w:lang w:val="en-GB"/>
        </w:rPr>
        <w:t xml:space="preserve"> = technical weight in % (technical weight)</w:t>
      </w:r>
    </w:p>
    <w:bookmarkEnd w:id="16"/>
    <w:p w14:paraId="68F527BE"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lc = cost of the lowest financial Tender (lowest cost)</w:t>
      </w:r>
    </w:p>
    <w:p w14:paraId="7E35EE0C" w14:textId="60F7E606" w:rsidR="00365432" w:rsidRDefault="008E3CC3" w:rsidP="008E3CC3">
      <w:pPr>
        <w:ind w:left="1701"/>
        <w:rPr>
          <w:ins w:id="17" w:author="Sven Erik" w:date="2020-08-26T15:42:00Z"/>
          <w:rFonts w:ascii="Calibri" w:hAnsi="Calibri"/>
          <w:sz w:val="20"/>
          <w:szCs w:val="20"/>
          <w:lang w:val="en-GB"/>
        </w:rPr>
      </w:pPr>
      <w:proofErr w:type="spellStart"/>
      <w:r w:rsidRPr="00784610">
        <w:rPr>
          <w:rFonts w:ascii="Calibri" w:hAnsi="Calibri"/>
          <w:sz w:val="20"/>
          <w:szCs w:val="20"/>
          <w:lang w:val="en-GB"/>
        </w:rPr>
        <w:t>tc</w:t>
      </w:r>
      <w:proofErr w:type="spellEnd"/>
      <w:r w:rsidRPr="00784610">
        <w:rPr>
          <w:rFonts w:ascii="Calibri" w:hAnsi="Calibri"/>
          <w:sz w:val="20"/>
          <w:szCs w:val="20"/>
          <w:lang w:val="en-GB"/>
        </w:rPr>
        <w:t xml:space="preserve"> = cost of the Tender being evaluated (tender cost)</w:t>
      </w:r>
      <w:bookmarkEnd w:id="13"/>
    </w:p>
    <w:p w14:paraId="21407163" w14:textId="430B1926" w:rsidR="00D87E1D" w:rsidRPr="00784610" w:rsidRDefault="00D87E1D" w:rsidP="008E3CC3">
      <w:pPr>
        <w:ind w:left="1701"/>
        <w:rPr>
          <w:rFonts w:ascii="Calibri" w:hAnsi="Calibri"/>
          <w:sz w:val="20"/>
          <w:szCs w:val="20"/>
          <w:lang w:val="en-GB"/>
        </w:rPr>
      </w:pPr>
      <w:proofErr w:type="spellStart"/>
      <w:ins w:id="18" w:author="Sven Erik" w:date="2020-08-26T15:42:00Z">
        <w:r>
          <w:rPr>
            <w:rFonts w:ascii="Calibri" w:hAnsi="Calibri"/>
            <w:sz w:val="20"/>
            <w:szCs w:val="20"/>
            <w:lang w:val="en-GB"/>
          </w:rPr>
          <w:t>fw</w:t>
        </w:r>
        <w:proofErr w:type="spellEnd"/>
        <w:r>
          <w:rPr>
            <w:rFonts w:ascii="Calibri" w:hAnsi="Calibri"/>
            <w:sz w:val="20"/>
            <w:szCs w:val="20"/>
            <w:lang w:val="en-GB"/>
          </w:rPr>
          <w:t xml:space="preserve"> = financial </w:t>
        </w:r>
      </w:ins>
      <w:ins w:id="19" w:author="Sven Erik" w:date="2020-08-26T15:43:00Z">
        <w:r>
          <w:rPr>
            <w:rFonts w:ascii="Calibri" w:hAnsi="Calibri"/>
            <w:sz w:val="20"/>
            <w:szCs w:val="20"/>
            <w:lang w:val="en-GB"/>
          </w:rPr>
          <w:t>weight</w:t>
        </w:r>
      </w:ins>
    </w:p>
    <w:p w14:paraId="3BF46760" w14:textId="77777777" w:rsidR="003473C4" w:rsidRPr="00784610" w:rsidRDefault="003473C4" w:rsidP="003473C4">
      <w:pPr>
        <w:pStyle w:val="Heading3"/>
        <w:rPr>
          <w:lang w:val="en-GB"/>
        </w:rPr>
      </w:pPr>
      <w:r w:rsidRPr="00784610">
        <w:rPr>
          <w:lang w:val="en-GB"/>
        </w:rPr>
        <w:t>Equal scoring result</w:t>
      </w:r>
    </w:p>
    <w:p w14:paraId="2A2EB02F" w14:textId="77777777"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14:paraId="5C29BA89"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14:paraId="47E61434"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14:paraId="60A1E116"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Should the above, very exceptionally, not result in determining the best value for money, the award of a Contract will be decided by drawing of lots</w:t>
      </w:r>
    </w:p>
    <w:p w14:paraId="3191A85B" w14:textId="77777777" w:rsidR="003473C4" w:rsidRPr="00784610" w:rsidRDefault="003473C4" w:rsidP="003473C4">
      <w:pPr>
        <w:spacing w:before="120"/>
        <w:jc w:val="both"/>
        <w:rPr>
          <w:rFonts w:ascii="Calibri" w:hAnsi="Calibri" w:cs="Calibri"/>
          <w:lang w:val="en-GB"/>
        </w:rPr>
      </w:pPr>
    </w:p>
    <w:sectPr w:rsidR="003473C4" w:rsidRPr="00784610" w:rsidSect="007425C0">
      <w:footerReference w:type="default" r:id="rId11"/>
      <w:headerReference w:type="first" r:id="rId12"/>
      <w:type w:val="oddPage"/>
      <w:pgSz w:w="11907" w:h="16839" w:code="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689EFF" w14:textId="77777777" w:rsidR="002E64BB" w:rsidRDefault="002E64BB">
      <w:r>
        <w:separator/>
      </w:r>
    </w:p>
  </w:endnote>
  <w:endnote w:type="continuationSeparator" w:id="0">
    <w:p w14:paraId="645CBAE4" w14:textId="77777777" w:rsidR="002E64BB" w:rsidRDefault="002E6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590B49EA" w:rsidR="00D15CF2" w:rsidRDefault="004878F3" w:rsidP="004878F3">
    <w:pPr>
      <w:pStyle w:val="Footer"/>
    </w:pPr>
    <w:r>
      <w:fldChar w:fldCharType="begin"/>
    </w:r>
    <w:r>
      <w:instrText xml:space="preserve"> DATE \@ "yyyy-MM-dd" </w:instrText>
    </w:r>
    <w:r>
      <w:fldChar w:fldCharType="separate"/>
    </w:r>
    <w:r w:rsidR="00BA68B9">
      <w:rPr>
        <w:noProof/>
      </w:rPr>
      <w:t>2024-09-04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91972B" w14:textId="77777777" w:rsidR="002E64BB" w:rsidRDefault="002E64BB">
      <w:r>
        <w:separator/>
      </w:r>
    </w:p>
  </w:footnote>
  <w:footnote w:type="continuationSeparator" w:id="0">
    <w:p w14:paraId="022806EE" w14:textId="77777777" w:rsidR="002E64BB" w:rsidRDefault="002E64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5D669" w14:textId="1B195839" w:rsidR="00D15CF2" w:rsidRPr="007425C0" w:rsidRDefault="007425C0" w:rsidP="007425C0">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5A4C18F6" wp14:editId="3466701B">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Pr="001F1E3B">
      <w:rPr>
        <w:rFonts w:asciiTheme="minorHAnsi" w:hAnsiTheme="minorHAnsi" w:cstheme="minorHAnsi"/>
        <w:szCs w:val="24"/>
      </w:rPr>
      <w:fldChar w:fldCharType="begin"/>
    </w:r>
    <w:r w:rsidRPr="001F1E3B">
      <w:rPr>
        <w:rFonts w:asciiTheme="minorHAnsi" w:hAnsiTheme="minorHAnsi" w:cstheme="minorHAnsi"/>
        <w:szCs w:val="24"/>
      </w:rPr>
      <w:instrText xml:space="preserve"> REF Number \h  \* MERGEFORMAT </w:instrText>
    </w:r>
    <w:r w:rsidRPr="001F1E3B">
      <w:rPr>
        <w:rFonts w:asciiTheme="minorHAnsi" w:hAnsiTheme="minorHAnsi" w:cstheme="minorHAnsi"/>
        <w:szCs w:val="24"/>
      </w:rPr>
    </w:r>
    <w:r w:rsidRPr="001F1E3B">
      <w:rPr>
        <w:rFonts w:asciiTheme="minorHAnsi" w:hAnsiTheme="minorHAnsi" w:cstheme="minorHAnsi"/>
        <w:szCs w:val="24"/>
      </w:rPr>
      <w:fldChar w:fldCharType="separate"/>
    </w:r>
    <w:r w:rsidRPr="001F1E3B">
      <w:rPr>
        <w:rStyle w:val="Strong"/>
        <w:rFonts w:asciiTheme="minorHAnsi" w:hAnsiTheme="minorHAnsi" w:cstheme="minorHAnsi"/>
        <w:szCs w:val="24"/>
      </w:rPr>
      <w:t>RFQ-</w:t>
    </w:r>
    <w:r w:rsidR="00BA68B9">
      <w:rPr>
        <w:rStyle w:val="Strong"/>
        <w:rFonts w:asciiTheme="minorHAnsi" w:hAnsiTheme="minorHAnsi" w:cstheme="minorHAnsi"/>
        <w:szCs w:val="24"/>
      </w:rPr>
      <w:t>27</w:t>
    </w:r>
    <w:r w:rsidRPr="001F1E3B">
      <w:rPr>
        <w:rStyle w:val="Strong"/>
        <w:rFonts w:asciiTheme="minorHAnsi" w:hAnsiTheme="minorHAnsi" w:cstheme="minorHAnsi"/>
        <w:szCs w:val="24"/>
      </w:rPr>
      <w:t>-</w:t>
    </w:r>
    <w:r w:rsidR="00BA68B9">
      <w:rPr>
        <w:rStyle w:val="Strong"/>
        <w:rFonts w:asciiTheme="minorHAnsi" w:hAnsiTheme="minorHAnsi" w:cstheme="minorHAnsi"/>
        <w:szCs w:val="24"/>
      </w:rPr>
      <w:t>SS008</w:t>
    </w:r>
    <w:r w:rsidRPr="001F1E3B">
      <w:rPr>
        <w:rStyle w:val="Strong"/>
        <w:rFonts w:asciiTheme="minorHAnsi" w:hAnsiTheme="minorHAnsi" w:cstheme="minorHAnsi"/>
        <w:szCs w:val="24"/>
      </w:rPr>
      <w:t>-</w:t>
    </w:r>
    <w:r w:rsidR="00BA68B9">
      <w:rPr>
        <w:rStyle w:val="Strong"/>
        <w:rFonts w:asciiTheme="minorHAnsi" w:hAnsiTheme="minorHAnsi" w:cstheme="minorHAnsi"/>
        <w:szCs w:val="24"/>
      </w:rPr>
      <w:t>24</w:t>
    </w:r>
    <w:r w:rsidRPr="001F1E3B">
      <w:rPr>
        <w:rFonts w:asciiTheme="minorHAnsi" w:hAnsiTheme="minorHAnsi" w:cstheme="minorHAns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1A76608D"/>
    <w:multiLevelType w:val="hybridMultilevel"/>
    <w:tmpl w:val="A9A6AFEA"/>
    <w:lvl w:ilvl="0" w:tplc="20000003">
      <w:start w:val="1"/>
      <w:numFmt w:val="bullet"/>
      <w:lvlText w:val="o"/>
      <w:lvlJc w:val="left"/>
      <w:pPr>
        <w:ind w:left="1800" w:hanging="360"/>
      </w:pPr>
      <w:rPr>
        <w:rFonts w:ascii="Courier New" w:hAnsi="Courier New" w:cs="Courier New" w:hint="default"/>
      </w:rPr>
    </w:lvl>
    <w:lvl w:ilvl="1" w:tplc="20000003" w:tentative="1">
      <w:start w:val="1"/>
      <w:numFmt w:val="bullet"/>
      <w:lvlText w:val="o"/>
      <w:lvlJc w:val="left"/>
      <w:pPr>
        <w:ind w:left="2520" w:hanging="360"/>
      </w:pPr>
      <w:rPr>
        <w:rFonts w:ascii="Courier New" w:hAnsi="Courier New" w:cs="Courier New" w:hint="default"/>
      </w:rPr>
    </w:lvl>
    <w:lvl w:ilvl="2" w:tplc="20000005" w:tentative="1">
      <w:start w:val="1"/>
      <w:numFmt w:val="bullet"/>
      <w:lvlText w:val=""/>
      <w:lvlJc w:val="left"/>
      <w:pPr>
        <w:ind w:left="3240" w:hanging="360"/>
      </w:pPr>
      <w:rPr>
        <w:rFonts w:ascii="Wingdings" w:hAnsi="Wingdings" w:hint="default"/>
      </w:rPr>
    </w:lvl>
    <w:lvl w:ilvl="3" w:tplc="20000001" w:tentative="1">
      <w:start w:val="1"/>
      <w:numFmt w:val="bullet"/>
      <w:lvlText w:val=""/>
      <w:lvlJc w:val="left"/>
      <w:pPr>
        <w:ind w:left="3960" w:hanging="360"/>
      </w:pPr>
      <w:rPr>
        <w:rFonts w:ascii="Symbol" w:hAnsi="Symbol" w:hint="default"/>
      </w:rPr>
    </w:lvl>
    <w:lvl w:ilvl="4" w:tplc="20000003" w:tentative="1">
      <w:start w:val="1"/>
      <w:numFmt w:val="bullet"/>
      <w:lvlText w:val="o"/>
      <w:lvlJc w:val="left"/>
      <w:pPr>
        <w:ind w:left="4680" w:hanging="360"/>
      </w:pPr>
      <w:rPr>
        <w:rFonts w:ascii="Courier New" w:hAnsi="Courier New" w:cs="Courier New" w:hint="default"/>
      </w:rPr>
    </w:lvl>
    <w:lvl w:ilvl="5" w:tplc="20000005" w:tentative="1">
      <w:start w:val="1"/>
      <w:numFmt w:val="bullet"/>
      <w:lvlText w:val=""/>
      <w:lvlJc w:val="left"/>
      <w:pPr>
        <w:ind w:left="5400" w:hanging="360"/>
      </w:pPr>
      <w:rPr>
        <w:rFonts w:ascii="Wingdings" w:hAnsi="Wingdings" w:hint="default"/>
      </w:rPr>
    </w:lvl>
    <w:lvl w:ilvl="6" w:tplc="20000001" w:tentative="1">
      <w:start w:val="1"/>
      <w:numFmt w:val="bullet"/>
      <w:lvlText w:val=""/>
      <w:lvlJc w:val="left"/>
      <w:pPr>
        <w:ind w:left="6120" w:hanging="360"/>
      </w:pPr>
      <w:rPr>
        <w:rFonts w:ascii="Symbol" w:hAnsi="Symbol" w:hint="default"/>
      </w:rPr>
    </w:lvl>
    <w:lvl w:ilvl="7" w:tplc="20000003" w:tentative="1">
      <w:start w:val="1"/>
      <w:numFmt w:val="bullet"/>
      <w:lvlText w:val="o"/>
      <w:lvlJc w:val="left"/>
      <w:pPr>
        <w:ind w:left="6840" w:hanging="360"/>
      </w:pPr>
      <w:rPr>
        <w:rFonts w:ascii="Courier New" w:hAnsi="Courier New" w:cs="Courier New" w:hint="default"/>
      </w:rPr>
    </w:lvl>
    <w:lvl w:ilvl="8" w:tplc="20000005" w:tentative="1">
      <w:start w:val="1"/>
      <w:numFmt w:val="bullet"/>
      <w:lvlText w:val=""/>
      <w:lvlJc w:val="left"/>
      <w:pPr>
        <w:ind w:left="7560" w:hanging="360"/>
      </w:pPr>
      <w:rPr>
        <w:rFonts w:ascii="Wingdings" w:hAnsi="Wingdings" w:hint="default"/>
      </w:r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248C3AC3"/>
    <w:multiLevelType w:val="hybridMultilevel"/>
    <w:tmpl w:val="1752E228"/>
    <w:lvl w:ilvl="0" w:tplc="20000001">
      <w:start w:val="1"/>
      <w:numFmt w:val="bullet"/>
      <w:lvlText w:val=""/>
      <w:lvlJc w:val="left"/>
      <w:pPr>
        <w:ind w:left="1800" w:hanging="360"/>
      </w:pPr>
      <w:rPr>
        <w:rFonts w:ascii="Symbol" w:hAnsi="Symbol" w:hint="default"/>
      </w:rPr>
    </w:lvl>
    <w:lvl w:ilvl="1" w:tplc="20000003" w:tentative="1">
      <w:start w:val="1"/>
      <w:numFmt w:val="bullet"/>
      <w:lvlText w:val="o"/>
      <w:lvlJc w:val="left"/>
      <w:pPr>
        <w:ind w:left="2520" w:hanging="360"/>
      </w:pPr>
      <w:rPr>
        <w:rFonts w:ascii="Courier New" w:hAnsi="Courier New" w:cs="Courier New" w:hint="default"/>
      </w:rPr>
    </w:lvl>
    <w:lvl w:ilvl="2" w:tplc="20000005" w:tentative="1">
      <w:start w:val="1"/>
      <w:numFmt w:val="bullet"/>
      <w:lvlText w:val=""/>
      <w:lvlJc w:val="left"/>
      <w:pPr>
        <w:ind w:left="3240" w:hanging="360"/>
      </w:pPr>
      <w:rPr>
        <w:rFonts w:ascii="Wingdings" w:hAnsi="Wingdings" w:hint="default"/>
      </w:rPr>
    </w:lvl>
    <w:lvl w:ilvl="3" w:tplc="20000001" w:tentative="1">
      <w:start w:val="1"/>
      <w:numFmt w:val="bullet"/>
      <w:lvlText w:val=""/>
      <w:lvlJc w:val="left"/>
      <w:pPr>
        <w:ind w:left="3960" w:hanging="360"/>
      </w:pPr>
      <w:rPr>
        <w:rFonts w:ascii="Symbol" w:hAnsi="Symbol" w:hint="default"/>
      </w:rPr>
    </w:lvl>
    <w:lvl w:ilvl="4" w:tplc="20000003" w:tentative="1">
      <w:start w:val="1"/>
      <w:numFmt w:val="bullet"/>
      <w:lvlText w:val="o"/>
      <w:lvlJc w:val="left"/>
      <w:pPr>
        <w:ind w:left="4680" w:hanging="360"/>
      </w:pPr>
      <w:rPr>
        <w:rFonts w:ascii="Courier New" w:hAnsi="Courier New" w:cs="Courier New" w:hint="default"/>
      </w:rPr>
    </w:lvl>
    <w:lvl w:ilvl="5" w:tplc="20000005" w:tentative="1">
      <w:start w:val="1"/>
      <w:numFmt w:val="bullet"/>
      <w:lvlText w:val=""/>
      <w:lvlJc w:val="left"/>
      <w:pPr>
        <w:ind w:left="5400" w:hanging="360"/>
      </w:pPr>
      <w:rPr>
        <w:rFonts w:ascii="Wingdings" w:hAnsi="Wingdings" w:hint="default"/>
      </w:rPr>
    </w:lvl>
    <w:lvl w:ilvl="6" w:tplc="20000001" w:tentative="1">
      <w:start w:val="1"/>
      <w:numFmt w:val="bullet"/>
      <w:lvlText w:val=""/>
      <w:lvlJc w:val="left"/>
      <w:pPr>
        <w:ind w:left="6120" w:hanging="360"/>
      </w:pPr>
      <w:rPr>
        <w:rFonts w:ascii="Symbol" w:hAnsi="Symbol" w:hint="default"/>
      </w:rPr>
    </w:lvl>
    <w:lvl w:ilvl="7" w:tplc="20000003" w:tentative="1">
      <w:start w:val="1"/>
      <w:numFmt w:val="bullet"/>
      <w:lvlText w:val="o"/>
      <w:lvlJc w:val="left"/>
      <w:pPr>
        <w:ind w:left="6840" w:hanging="360"/>
      </w:pPr>
      <w:rPr>
        <w:rFonts w:ascii="Courier New" w:hAnsi="Courier New" w:cs="Courier New" w:hint="default"/>
      </w:rPr>
    </w:lvl>
    <w:lvl w:ilvl="8" w:tplc="20000005" w:tentative="1">
      <w:start w:val="1"/>
      <w:numFmt w:val="bullet"/>
      <w:lvlText w:val=""/>
      <w:lvlJc w:val="left"/>
      <w:pPr>
        <w:ind w:left="7560" w:hanging="360"/>
      </w:pPr>
      <w:rPr>
        <w:rFonts w:ascii="Wingdings" w:hAnsi="Wingdings" w:hint="default"/>
      </w:rPr>
    </w:lvl>
  </w:abstractNum>
  <w:abstractNum w:abstractNumId="5" w15:restartNumberingAfterBreak="0">
    <w:nsid w:val="381416EF"/>
    <w:multiLevelType w:val="hybridMultilevel"/>
    <w:tmpl w:val="D18EC5D8"/>
    <w:lvl w:ilvl="0" w:tplc="20000001">
      <w:start w:val="1"/>
      <w:numFmt w:val="bullet"/>
      <w:lvlText w:val=""/>
      <w:lvlJc w:val="left"/>
      <w:pPr>
        <w:ind w:left="1800" w:hanging="360"/>
      </w:pPr>
      <w:rPr>
        <w:rFonts w:ascii="Symbol" w:hAnsi="Symbol" w:hint="default"/>
      </w:rPr>
    </w:lvl>
    <w:lvl w:ilvl="1" w:tplc="20000003" w:tentative="1">
      <w:start w:val="1"/>
      <w:numFmt w:val="bullet"/>
      <w:lvlText w:val="o"/>
      <w:lvlJc w:val="left"/>
      <w:pPr>
        <w:ind w:left="2520" w:hanging="360"/>
      </w:pPr>
      <w:rPr>
        <w:rFonts w:ascii="Courier New" w:hAnsi="Courier New" w:cs="Courier New" w:hint="default"/>
      </w:rPr>
    </w:lvl>
    <w:lvl w:ilvl="2" w:tplc="20000005" w:tentative="1">
      <w:start w:val="1"/>
      <w:numFmt w:val="bullet"/>
      <w:lvlText w:val=""/>
      <w:lvlJc w:val="left"/>
      <w:pPr>
        <w:ind w:left="3240" w:hanging="360"/>
      </w:pPr>
      <w:rPr>
        <w:rFonts w:ascii="Wingdings" w:hAnsi="Wingdings" w:hint="default"/>
      </w:rPr>
    </w:lvl>
    <w:lvl w:ilvl="3" w:tplc="20000001" w:tentative="1">
      <w:start w:val="1"/>
      <w:numFmt w:val="bullet"/>
      <w:lvlText w:val=""/>
      <w:lvlJc w:val="left"/>
      <w:pPr>
        <w:ind w:left="3960" w:hanging="360"/>
      </w:pPr>
      <w:rPr>
        <w:rFonts w:ascii="Symbol" w:hAnsi="Symbol" w:hint="default"/>
      </w:rPr>
    </w:lvl>
    <w:lvl w:ilvl="4" w:tplc="20000003" w:tentative="1">
      <w:start w:val="1"/>
      <w:numFmt w:val="bullet"/>
      <w:lvlText w:val="o"/>
      <w:lvlJc w:val="left"/>
      <w:pPr>
        <w:ind w:left="4680" w:hanging="360"/>
      </w:pPr>
      <w:rPr>
        <w:rFonts w:ascii="Courier New" w:hAnsi="Courier New" w:cs="Courier New" w:hint="default"/>
      </w:rPr>
    </w:lvl>
    <w:lvl w:ilvl="5" w:tplc="20000005" w:tentative="1">
      <w:start w:val="1"/>
      <w:numFmt w:val="bullet"/>
      <w:lvlText w:val=""/>
      <w:lvlJc w:val="left"/>
      <w:pPr>
        <w:ind w:left="5400" w:hanging="360"/>
      </w:pPr>
      <w:rPr>
        <w:rFonts w:ascii="Wingdings" w:hAnsi="Wingdings" w:hint="default"/>
      </w:rPr>
    </w:lvl>
    <w:lvl w:ilvl="6" w:tplc="20000001" w:tentative="1">
      <w:start w:val="1"/>
      <w:numFmt w:val="bullet"/>
      <w:lvlText w:val=""/>
      <w:lvlJc w:val="left"/>
      <w:pPr>
        <w:ind w:left="6120" w:hanging="360"/>
      </w:pPr>
      <w:rPr>
        <w:rFonts w:ascii="Symbol" w:hAnsi="Symbol" w:hint="default"/>
      </w:rPr>
    </w:lvl>
    <w:lvl w:ilvl="7" w:tplc="20000003" w:tentative="1">
      <w:start w:val="1"/>
      <w:numFmt w:val="bullet"/>
      <w:lvlText w:val="o"/>
      <w:lvlJc w:val="left"/>
      <w:pPr>
        <w:ind w:left="6840" w:hanging="360"/>
      </w:pPr>
      <w:rPr>
        <w:rFonts w:ascii="Courier New" w:hAnsi="Courier New" w:cs="Courier New" w:hint="default"/>
      </w:rPr>
    </w:lvl>
    <w:lvl w:ilvl="8" w:tplc="20000005" w:tentative="1">
      <w:start w:val="1"/>
      <w:numFmt w:val="bullet"/>
      <w:lvlText w:val=""/>
      <w:lvlJc w:val="left"/>
      <w:pPr>
        <w:ind w:left="7560" w:hanging="360"/>
      </w:pPr>
      <w:rPr>
        <w:rFonts w:ascii="Wingdings" w:hAnsi="Wingdings" w:hint="default"/>
      </w:rPr>
    </w:lvl>
  </w:abstractNum>
  <w:abstractNum w:abstractNumId="6"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7BBB7CF2"/>
    <w:multiLevelType w:val="hybridMultilevel"/>
    <w:tmpl w:val="D10C4228"/>
    <w:lvl w:ilvl="0" w:tplc="B1A6BA12">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num w:numId="1" w16cid:durableId="2015834417">
    <w:abstractNumId w:val="3"/>
  </w:num>
  <w:num w:numId="2" w16cid:durableId="1556939051">
    <w:abstractNumId w:val="10"/>
  </w:num>
  <w:num w:numId="3" w16cid:durableId="1871449580">
    <w:abstractNumId w:val="9"/>
  </w:num>
  <w:num w:numId="4" w16cid:durableId="164251144">
    <w:abstractNumId w:val="8"/>
  </w:num>
  <w:num w:numId="5" w16cid:durableId="79907339">
    <w:abstractNumId w:val="0"/>
  </w:num>
  <w:num w:numId="6" w16cid:durableId="1095130210">
    <w:abstractNumId w:val="7"/>
  </w:num>
  <w:num w:numId="7" w16cid:durableId="1869758529">
    <w:abstractNumId w:val="1"/>
  </w:num>
  <w:num w:numId="8" w16cid:durableId="1156217668">
    <w:abstractNumId w:val="6"/>
  </w:num>
  <w:num w:numId="9" w16cid:durableId="2107001082">
    <w:abstractNumId w:val="11"/>
  </w:num>
  <w:num w:numId="10" w16cid:durableId="174150795">
    <w:abstractNumId w:val="2"/>
  </w:num>
  <w:num w:numId="11" w16cid:durableId="446046050">
    <w:abstractNumId w:val="5"/>
  </w:num>
  <w:num w:numId="12" w16cid:durableId="8992712">
    <w:abstractNumId w:val="4"/>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4B3"/>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1FD0"/>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0112"/>
    <w:rsid w:val="00072DBF"/>
    <w:rsid w:val="00072E8D"/>
    <w:rsid w:val="00073105"/>
    <w:rsid w:val="00073806"/>
    <w:rsid w:val="00075273"/>
    <w:rsid w:val="000768F7"/>
    <w:rsid w:val="00077FC8"/>
    <w:rsid w:val="00081AB0"/>
    <w:rsid w:val="000826BE"/>
    <w:rsid w:val="000845E4"/>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23BA"/>
    <w:rsid w:val="000A3A65"/>
    <w:rsid w:val="000A3AA5"/>
    <w:rsid w:val="000A4917"/>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35A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03BB"/>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5F3"/>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413A"/>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64BB"/>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3C4"/>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037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4B3"/>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56C"/>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D7A43"/>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7BE"/>
    <w:rsid w:val="003F690C"/>
    <w:rsid w:val="003F73BB"/>
    <w:rsid w:val="003F7E3B"/>
    <w:rsid w:val="004001C1"/>
    <w:rsid w:val="00404488"/>
    <w:rsid w:val="00405E18"/>
    <w:rsid w:val="00405E93"/>
    <w:rsid w:val="004062F8"/>
    <w:rsid w:val="00411253"/>
    <w:rsid w:val="004130D1"/>
    <w:rsid w:val="004148B8"/>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334F"/>
    <w:rsid w:val="004E4728"/>
    <w:rsid w:val="004E6080"/>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5690"/>
    <w:rsid w:val="00515DB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3E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19AA"/>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3D5F"/>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2E66"/>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206C"/>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5C58"/>
    <w:rsid w:val="00747017"/>
    <w:rsid w:val="00747E01"/>
    <w:rsid w:val="00747F3E"/>
    <w:rsid w:val="007520B3"/>
    <w:rsid w:val="0075500B"/>
    <w:rsid w:val="00755D1D"/>
    <w:rsid w:val="00756D09"/>
    <w:rsid w:val="00756D34"/>
    <w:rsid w:val="00757D9C"/>
    <w:rsid w:val="0076070F"/>
    <w:rsid w:val="00763283"/>
    <w:rsid w:val="00764719"/>
    <w:rsid w:val="00764C19"/>
    <w:rsid w:val="00765753"/>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C0D3A"/>
    <w:rsid w:val="007C11EA"/>
    <w:rsid w:val="007C4FED"/>
    <w:rsid w:val="007C520A"/>
    <w:rsid w:val="007C5C8F"/>
    <w:rsid w:val="007C6D77"/>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B2B"/>
    <w:rsid w:val="00811F27"/>
    <w:rsid w:val="00812EE9"/>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07A"/>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512"/>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5912"/>
    <w:rsid w:val="00A0065C"/>
    <w:rsid w:val="00A0147B"/>
    <w:rsid w:val="00A016E6"/>
    <w:rsid w:val="00A02237"/>
    <w:rsid w:val="00A026E0"/>
    <w:rsid w:val="00A04652"/>
    <w:rsid w:val="00A04C26"/>
    <w:rsid w:val="00A05BF9"/>
    <w:rsid w:val="00A06C2A"/>
    <w:rsid w:val="00A07991"/>
    <w:rsid w:val="00A07A78"/>
    <w:rsid w:val="00A10189"/>
    <w:rsid w:val="00A126AD"/>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572AC"/>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0FFD"/>
    <w:rsid w:val="00AA2A14"/>
    <w:rsid w:val="00AA2ACE"/>
    <w:rsid w:val="00AA5D24"/>
    <w:rsid w:val="00AA6A07"/>
    <w:rsid w:val="00AA6AF4"/>
    <w:rsid w:val="00AA78A5"/>
    <w:rsid w:val="00AA7BE4"/>
    <w:rsid w:val="00AB023E"/>
    <w:rsid w:val="00AB175B"/>
    <w:rsid w:val="00AB2D4E"/>
    <w:rsid w:val="00AB3980"/>
    <w:rsid w:val="00AB3D56"/>
    <w:rsid w:val="00AB48CF"/>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F2419"/>
    <w:rsid w:val="00AF3D3E"/>
    <w:rsid w:val="00AF468D"/>
    <w:rsid w:val="00AF469A"/>
    <w:rsid w:val="00AF4D8E"/>
    <w:rsid w:val="00AF53B5"/>
    <w:rsid w:val="00AF559D"/>
    <w:rsid w:val="00AF57DE"/>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7D1"/>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852"/>
    <w:rsid w:val="00B76B7A"/>
    <w:rsid w:val="00B77B34"/>
    <w:rsid w:val="00B828C0"/>
    <w:rsid w:val="00B83EE2"/>
    <w:rsid w:val="00B83FCA"/>
    <w:rsid w:val="00B85827"/>
    <w:rsid w:val="00B8638D"/>
    <w:rsid w:val="00B8666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68B9"/>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60F"/>
    <w:rsid w:val="00BE298B"/>
    <w:rsid w:val="00BE69E9"/>
    <w:rsid w:val="00BE709A"/>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40E"/>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1422"/>
    <w:rsid w:val="00C535C8"/>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07DE"/>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87CB0"/>
    <w:rsid w:val="00E91499"/>
    <w:rsid w:val="00E959F6"/>
    <w:rsid w:val="00E97112"/>
    <w:rsid w:val="00E97185"/>
    <w:rsid w:val="00EA082E"/>
    <w:rsid w:val="00EA0A42"/>
    <w:rsid w:val="00EA0D0C"/>
    <w:rsid w:val="00EA0E33"/>
    <w:rsid w:val="00EA29C9"/>
    <w:rsid w:val="00EA484F"/>
    <w:rsid w:val="00EA54E2"/>
    <w:rsid w:val="00EA69EC"/>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05F"/>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716BAF0-3862-4120-BEDB-A8A2147150CF}">
  <ds:schemaRefs>
    <ds:schemaRef ds:uri="http://schemas.openxmlformats.org/officeDocument/2006/bibliography"/>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30</TotalTime>
  <Pages>4</Pages>
  <Words>809</Words>
  <Characters>4615</Characters>
  <Application>Microsoft Office Word</Application>
  <DocSecurity>0</DocSecurity>
  <Lines>38</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5414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38</cp:revision>
  <cp:lastPrinted>2016-10-18T02:57:00Z</cp:lastPrinted>
  <dcterms:created xsi:type="dcterms:W3CDTF">2020-08-26T13:43:00Z</dcterms:created>
  <dcterms:modified xsi:type="dcterms:W3CDTF">2024-09-03T23:26:00Z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